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7074AA4" w14:textId="77777777" w:rsidTr="00D74AE1">
        <w:trPr>
          <w:trHeight w:hRule="exact" w:val="2948"/>
        </w:trPr>
        <w:tc>
          <w:tcPr>
            <w:tcW w:w="11185" w:type="dxa"/>
          </w:tcPr>
          <w:p w14:paraId="7695AC7E"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1DC772F0" w14:textId="77777777" w:rsidR="008972C3" w:rsidRPr="00F55AD7" w:rsidRDefault="008972C3" w:rsidP="003D2A7A"/>
    <w:p w14:paraId="0791103F" w14:textId="77777777" w:rsidR="00D74AE1" w:rsidRPr="00F55AD7" w:rsidRDefault="00D74AE1" w:rsidP="003D2A7A"/>
    <w:p w14:paraId="6328F70F" w14:textId="77777777" w:rsidR="0093492E" w:rsidRPr="00F55AD7" w:rsidRDefault="002735DD" w:rsidP="00827301">
      <w:pPr>
        <w:pStyle w:val="Documentnumber"/>
      </w:pPr>
      <w:r>
        <w:t>G</w:t>
      </w:r>
      <w:r w:rsidR="00161401">
        <w:t>nnnn</w:t>
      </w:r>
      <w:r w:rsidR="0074084C">
        <w:t xml:space="preserve"> </w:t>
      </w:r>
    </w:p>
    <w:p w14:paraId="359AE0CD" w14:textId="77777777" w:rsidR="00776004" w:rsidRPr="00F55AD7" w:rsidRDefault="0063345F" w:rsidP="00827301">
      <w:pPr>
        <w:pStyle w:val="Documentname"/>
      </w:pPr>
      <w:r w:rsidRPr="0063345F">
        <w:t xml:space="preserve">Guideline on how to </w:t>
      </w:r>
      <w:commentRangeStart w:id="2"/>
      <w:r w:rsidRPr="00304E27">
        <w:rPr>
          <w:highlight w:val="yellow"/>
        </w:rPr>
        <w:t>develop</w:t>
      </w:r>
      <w:commentRangeEnd w:id="2"/>
      <w:r w:rsidR="00EA4C94">
        <w:rPr>
          <w:rStyle w:val="Merknadsreferanse"/>
          <w:caps w:val="0"/>
          <w:color w:val="auto"/>
        </w:rPr>
        <w:commentReference w:id="2"/>
      </w:r>
      <w:r w:rsidRPr="0063345F">
        <w:t xml:space="preserve"> a safety culture in VTS</w:t>
      </w:r>
    </w:p>
    <w:p w14:paraId="11AEF6F6" w14:textId="77777777" w:rsidR="00CF49CC" w:rsidRPr="00D740A5" w:rsidRDefault="00CF49CC" w:rsidP="003D2A7A"/>
    <w:p w14:paraId="0044F0B8" w14:textId="77777777" w:rsidR="004E0BBB" w:rsidRPr="00F55AD7" w:rsidRDefault="004E0BBB" w:rsidP="003D2A7A"/>
    <w:p w14:paraId="6FD382E8" w14:textId="77777777" w:rsidR="004E0BBB" w:rsidRPr="00F55AD7" w:rsidRDefault="004E0BBB" w:rsidP="003D2A7A"/>
    <w:p w14:paraId="2051E3BD" w14:textId="77777777" w:rsidR="004E0BBB" w:rsidRPr="00F55AD7" w:rsidRDefault="004E0BBB" w:rsidP="003D2A7A"/>
    <w:p w14:paraId="009A8947" w14:textId="77777777" w:rsidR="004E0BBB" w:rsidRPr="00F55AD7" w:rsidRDefault="004E0BBB" w:rsidP="003D2A7A"/>
    <w:p w14:paraId="43912470" w14:textId="77777777" w:rsidR="004E0BBB" w:rsidRPr="00F55AD7" w:rsidRDefault="004E0BBB" w:rsidP="003D2A7A"/>
    <w:p w14:paraId="322FA6A5" w14:textId="77777777" w:rsidR="004E0BBB" w:rsidRDefault="004E0BBB" w:rsidP="003D2A7A"/>
    <w:p w14:paraId="6918D198" w14:textId="77777777" w:rsidR="00A87080" w:rsidRDefault="00A87080" w:rsidP="003D2A7A"/>
    <w:p w14:paraId="782DA342" w14:textId="77777777" w:rsidR="00A87080" w:rsidRDefault="00A87080" w:rsidP="003D2A7A"/>
    <w:p w14:paraId="09DD2287" w14:textId="77777777" w:rsidR="00A87080" w:rsidRDefault="00593EFC" w:rsidP="00593EFC">
      <w:pPr>
        <w:tabs>
          <w:tab w:val="left" w:pos="6240"/>
        </w:tabs>
      </w:pPr>
      <w:r>
        <w:tab/>
      </w:r>
    </w:p>
    <w:p w14:paraId="038238CA" w14:textId="77777777" w:rsidR="00A87080" w:rsidRDefault="00A87080" w:rsidP="003D2A7A"/>
    <w:p w14:paraId="35C94326" w14:textId="77777777" w:rsidR="00A87080" w:rsidRDefault="00A87080" w:rsidP="003D2A7A"/>
    <w:p w14:paraId="0521D144" w14:textId="77777777" w:rsidR="00A87080" w:rsidRDefault="00A87080" w:rsidP="003D2A7A"/>
    <w:p w14:paraId="7D65C39D" w14:textId="77777777" w:rsidR="00A87080" w:rsidRDefault="00A87080" w:rsidP="003D2A7A"/>
    <w:p w14:paraId="440E5ACA" w14:textId="77777777" w:rsidR="00A87080" w:rsidRDefault="00A87080" w:rsidP="003D2A7A"/>
    <w:p w14:paraId="75BDE1DA" w14:textId="77777777" w:rsidR="00A87080" w:rsidRDefault="00A87080" w:rsidP="003D2A7A"/>
    <w:p w14:paraId="108E6CAC" w14:textId="77777777" w:rsidR="00A87080" w:rsidRDefault="00A87080" w:rsidP="003D2A7A"/>
    <w:p w14:paraId="42EBBB5B" w14:textId="77777777" w:rsidR="00A87080" w:rsidRPr="00F55AD7" w:rsidRDefault="00A87080" w:rsidP="003D2A7A"/>
    <w:p w14:paraId="687F66BA" w14:textId="77777777" w:rsidR="004E0BBB" w:rsidRPr="00F55AD7" w:rsidRDefault="004E0BBB" w:rsidP="003D2A7A"/>
    <w:p w14:paraId="7A94D126" w14:textId="77777777" w:rsidR="004E0BBB" w:rsidRPr="00F55AD7" w:rsidRDefault="004E0BBB" w:rsidP="003D2A7A"/>
    <w:p w14:paraId="3A288801" w14:textId="77777777" w:rsidR="000E0EC6" w:rsidRDefault="000E0EC6" w:rsidP="003D2A7A"/>
    <w:p w14:paraId="3FF6691A" w14:textId="77777777" w:rsidR="00925B39" w:rsidRDefault="00925B39" w:rsidP="003D2A7A"/>
    <w:p w14:paraId="6B2AE302" w14:textId="77777777" w:rsidR="004E0BBB" w:rsidRPr="00F55AD7" w:rsidRDefault="002735DD" w:rsidP="004E0BBB">
      <w:pPr>
        <w:pStyle w:val="Editionnumber"/>
      </w:pPr>
      <w:r>
        <w:t>Edition x.x</w:t>
      </w:r>
    </w:p>
    <w:p w14:paraId="6753B863" w14:textId="77777777" w:rsidR="004E0BBB" w:rsidRDefault="002735DD" w:rsidP="00827301">
      <w:pPr>
        <w:pStyle w:val="Documentdate"/>
      </w:pPr>
      <w:r>
        <w:t>Date (of approval by Council)</w:t>
      </w:r>
    </w:p>
    <w:p w14:paraId="11D5A721" w14:textId="77777777" w:rsidR="00BC27F6" w:rsidRDefault="00BC27F6" w:rsidP="00A87080"/>
    <w:p w14:paraId="4C794573" w14:textId="77777777" w:rsidR="000E0EC6" w:rsidRPr="00F55AD7" w:rsidRDefault="00F404B9" w:rsidP="00F404B9">
      <w:pPr>
        <w:pStyle w:val="MRN"/>
        <w:sectPr w:rsidR="000E0EC6" w:rsidRPr="00F55AD7" w:rsidSect="00F8564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758" w:gutter="0"/>
          <w:cols w:space="708"/>
          <w:docGrid w:linePitch="360"/>
        </w:sectPr>
      </w:pPr>
      <w:r w:rsidRPr="00844B35">
        <w:t>urn:mrn:iala:pub:gnnnn</w:t>
      </w:r>
    </w:p>
    <w:p w14:paraId="636A29E9" w14:textId="77777777" w:rsidR="00914E26" w:rsidRPr="00F55AD7" w:rsidRDefault="00914E26" w:rsidP="00914E26">
      <w:pPr>
        <w:pStyle w:val="Brd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15EF4BCD" w14:textId="77777777" w:rsidTr="00F404B9">
        <w:tc>
          <w:tcPr>
            <w:tcW w:w="1908" w:type="dxa"/>
          </w:tcPr>
          <w:p w14:paraId="7AD6C760" w14:textId="77777777" w:rsidR="00914E26" w:rsidRPr="00F55AD7" w:rsidRDefault="00914E26" w:rsidP="005D3920">
            <w:pPr>
              <w:pStyle w:val="Documentrevisiontabletitle"/>
            </w:pPr>
            <w:r w:rsidRPr="00F55AD7">
              <w:t>Date</w:t>
            </w:r>
          </w:p>
        </w:tc>
        <w:tc>
          <w:tcPr>
            <w:tcW w:w="6025" w:type="dxa"/>
          </w:tcPr>
          <w:p w14:paraId="1CABB81F" w14:textId="77777777" w:rsidR="00914E26" w:rsidRPr="00F55AD7" w:rsidRDefault="00F404B9" w:rsidP="005D3920">
            <w:pPr>
              <w:pStyle w:val="Documentrevisiontabletitle"/>
            </w:pPr>
            <w:r>
              <w:t>Details</w:t>
            </w:r>
          </w:p>
        </w:tc>
        <w:tc>
          <w:tcPr>
            <w:tcW w:w="2552" w:type="dxa"/>
          </w:tcPr>
          <w:p w14:paraId="02C335B0" w14:textId="77777777" w:rsidR="00914E26" w:rsidRPr="00F55AD7" w:rsidRDefault="00F404B9" w:rsidP="005D3920">
            <w:pPr>
              <w:pStyle w:val="Documentrevisiontabletitle"/>
            </w:pPr>
            <w:r>
              <w:t>Approval</w:t>
            </w:r>
          </w:p>
        </w:tc>
      </w:tr>
      <w:tr w:rsidR="005E4659" w:rsidRPr="00F55AD7" w14:paraId="4A1F1C3C" w14:textId="77777777" w:rsidTr="00F404B9">
        <w:trPr>
          <w:trHeight w:val="851"/>
        </w:trPr>
        <w:tc>
          <w:tcPr>
            <w:tcW w:w="1908" w:type="dxa"/>
            <w:vAlign w:val="center"/>
          </w:tcPr>
          <w:p w14:paraId="183BA70F" w14:textId="77777777" w:rsidR="00914E26" w:rsidRPr="00CB7D0F" w:rsidRDefault="00914E26" w:rsidP="00CB7D0F">
            <w:pPr>
              <w:pStyle w:val="Tabletext"/>
            </w:pPr>
          </w:p>
        </w:tc>
        <w:tc>
          <w:tcPr>
            <w:tcW w:w="6025" w:type="dxa"/>
            <w:vAlign w:val="center"/>
          </w:tcPr>
          <w:p w14:paraId="43849BAD" w14:textId="77777777" w:rsidR="00914E26" w:rsidRPr="00CB7D0F" w:rsidRDefault="00914E26" w:rsidP="00CB7D0F">
            <w:pPr>
              <w:pStyle w:val="Tabletext"/>
            </w:pPr>
          </w:p>
        </w:tc>
        <w:tc>
          <w:tcPr>
            <w:tcW w:w="2552" w:type="dxa"/>
            <w:vAlign w:val="center"/>
          </w:tcPr>
          <w:p w14:paraId="515522A6" w14:textId="77777777" w:rsidR="00914E26" w:rsidRPr="00CB7D0F" w:rsidRDefault="00914E26" w:rsidP="00CB7D0F">
            <w:pPr>
              <w:pStyle w:val="Tabletext"/>
            </w:pPr>
          </w:p>
        </w:tc>
      </w:tr>
      <w:tr w:rsidR="005E4659" w:rsidRPr="00F55AD7" w14:paraId="7FC97FC1" w14:textId="77777777" w:rsidTr="00F404B9">
        <w:trPr>
          <w:trHeight w:val="851"/>
        </w:trPr>
        <w:tc>
          <w:tcPr>
            <w:tcW w:w="1908" w:type="dxa"/>
            <w:vAlign w:val="center"/>
          </w:tcPr>
          <w:p w14:paraId="268B1326" w14:textId="77777777" w:rsidR="00914E26" w:rsidRPr="00CB7D0F" w:rsidRDefault="00914E26" w:rsidP="00CB7D0F">
            <w:pPr>
              <w:pStyle w:val="Tabletext"/>
            </w:pPr>
          </w:p>
        </w:tc>
        <w:tc>
          <w:tcPr>
            <w:tcW w:w="6025" w:type="dxa"/>
            <w:vAlign w:val="center"/>
          </w:tcPr>
          <w:p w14:paraId="406A5B1E" w14:textId="77777777" w:rsidR="00914E26" w:rsidRPr="00CB7D0F" w:rsidRDefault="00914E26" w:rsidP="00CB7D0F">
            <w:pPr>
              <w:pStyle w:val="Tabletext"/>
            </w:pPr>
          </w:p>
        </w:tc>
        <w:tc>
          <w:tcPr>
            <w:tcW w:w="2552" w:type="dxa"/>
            <w:vAlign w:val="center"/>
          </w:tcPr>
          <w:p w14:paraId="4B365E39" w14:textId="77777777" w:rsidR="00914E26" w:rsidRPr="00CB7D0F" w:rsidRDefault="00914E26" w:rsidP="00CB7D0F">
            <w:pPr>
              <w:pStyle w:val="Tabletext"/>
            </w:pPr>
          </w:p>
        </w:tc>
      </w:tr>
      <w:tr w:rsidR="005E4659" w:rsidRPr="00F55AD7" w14:paraId="64334D82" w14:textId="77777777" w:rsidTr="00F404B9">
        <w:trPr>
          <w:trHeight w:val="851"/>
        </w:trPr>
        <w:tc>
          <w:tcPr>
            <w:tcW w:w="1908" w:type="dxa"/>
            <w:vAlign w:val="center"/>
          </w:tcPr>
          <w:p w14:paraId="70370127" w14:textId="77777777" w:rsidR="00914E26" w:rsidRPr="00CB7D0F" w:rsidRDefault="00914E26" w:rsidP="00CB7D0F">
            <w:pPr>
              <w:pStyle w:val="Tabletext"/>
            </w:pPr>
          </w:p>
        </w:tc>
        <w:tc>
          <w:tcPr>
            <w:tcW w:w="6025" w:type="dxa"/>
            <w:vAlign w:val="center"/>
          </w:tcPr>
          <w:p w14:paraId="093420B2" w14:textId="77777777" w:rsidR="00914E26" w:rsidRPr="00CB7D0F" w:rsidRDefault="00914E26" w:rsidP="00CB7D0F">
            <w:pPr>
              <w:pStyle w:val="Tabletext"/>
            </w:pPr>
          </w:p>
        </w:tc>
        <w:tc>
          <w:tcPr>
            <w:tcW w:w="2552" w:type="dxa"/>
            <w:vAlign w:val="center"/>
          </w:tcPr>
          <w:p w14:paraId="2FD6F2F4" w14:textId="77777777" w:rsidR="00914E26" w:rsidRPr="00CB7D0F" w:rsidRDefault="00914E26" w:rsidP="00CB7D0F">
            <w:pPr>
              <w:pStyle w:val="Tabletext"/>
            </w:pPr>
          </w:p>
        </w:tc>
      </w:tr>
      <w:tr w:rsidR="005E4659" w:rsidRPr="00F55AD7" w14:paraId="01AB86CE" w14:textId="77777777" w:rsidTr="00F404B9">
        <w:trPr>
          <w:trHeight w:val="851"/>
        </w:trPr>
        <w:tc>
          <w:tcPr>
            <w:tcW w:w="1908" w:type="dxa"/>
            <w:vAlign w:val="center"/>
          </w:tcPr>
          <w:p w14:paraId="1F317063" w14:textId="77777777" w:rsidR="00914E26" w:rsidRPr="00CB7D0F" w:rsidRDefault="00914E26" w:rsidP="00CB7D0F">
            <w:pPr>
              <w:pStyle w:val="Tabletext"/>
            </w:pPr>
          </w:p>
        </w:tc>
        <w:tc>
          <w:tcPr>
            <w:tcW w:w="6025" w:type="dxa"/>
            <w:vAlign w:val="center"/>
          </w:tcPr>
          <w:p w14:paraId="46B1389E" w14:textId="77777777" w:rsidR="00914E26" w:rsidRPr="00CB7D0F" w:rsidRDefault="00914E26" w:rsidP="00CB7D0F">
            <w:pPr>
              <w:pStyle w:val="Tabletext"/>
            </w:pPr>
          </w:p>
        </w:tc>
        <w:tc>
          <w:tcPr>
            <w:tcW w:w="2552" w:type="dxa"/>
            <w:vAlign w:val="center"/>
          </w:tcPr>
          <w:p w14:paraId="17D5D726" w14:textId="77777777" w:rsidR="00914E26" w:rsidRPr="00CB7D0F" w:rsidRDefault="00914E26" w:rsidP="00CB7D0F">
            <w:pPr>
              <w:pStyle w:val="Tabletext"/>
            </w:pPr>
          </w:p>
        </w:tc>
      </w:tr>
      <w:tr w:rsidR="005E4659" w:rsidRPr="00F55AD7" w14:paraId="2F10AAE1" w14:textId="77777777" w:rsidTr="00F404B9">
        <w:trPr>
          <w:trHeight w:val="851"/>
        </w:trPr>
        <w:tc>
          <w:tcPr>
            <w:tcW w:w="1908" w:type="dxa"/>
            <w:vAlign w:val="center"/>
          </w:tcPr>
          <w:p w14:paraId="2C5F3094" w14:textId="77777777" w:rsidR="00914E26" w:rsidRPr="00CB7D0F" w:rsidRDefault="00914E26" w:rsidP="00CB7D0F">
            <w:pPr>
              <w:pStyle w:val="Tabletext"/>
            </w:pPr>
          </w:p>
        </w:tc>
        <w:tc>
          <w:tcPr>
            <w:tcW w:w="6025" w:type="dxa"/>
            <w:vAlign w:val="center"/>
          </w:tcPr>
          <w:p w14:paraId="5AD769E5" w14:textId="77777777" w:rsidR="00914E26" w:rsidRPr="00CB7D0F" w:rsidRDefault="00914E26" w:rsidP="00CB7D0F">
            <w:pPr>
              <w:pStyle w:val="Tabletext"/>
            </w:pPr>
          </w:p>
        </w:tc>
        <w:tc>
          <w:tcPr>
            <w:tcW w:w="2552" w:type="dxa"/>
            <w:vAlign w:val="center"/>
          </w:tcPr>
          <w:p w14:paraId="150655A7" w14:textId="77777777" w:rsidR="00914E26" w:rsidRPr="00CB7D0F" w:rsidRDefault="00914E26" w:rsidP="00CB7D0F">
            <w:pPr>
              <w:pStyle w:val="Tabletext"/>
            </w:pPr>
          </w:p>
        </w:tc>
      </w:tr>
      <w:tr w:rsidR="005E4659" w:rsidRPr="00F55AD7" w14:paraId="1A5F868C" w14:textId="77777777" w:rsidTr="00F404B9">
        <w:trPr>
          <w:trHeight w:val="851"/>
        </w:trPr>
        <w:tc>
          <w:tcPr>
            <w:tcW w:w="1908" w:type="dxa"/>
            <w:vAlign w:val="center"/>
          </w:tcPr>
          <w:p w14:paraId="2D7850F5" w14:textId="77777777" w:rsidR="00914E26" w:rsidRPr="00CB7D0F" w:rsidRDefault="00914E26" w:rsidP="00CB7D0F">
            <w:pPr>
              <w:pStyle w:val="Tabletext"/>
            </w:pPr>
          </w:p>
        </w:tc>
        <w:tc>
          <w:tcPr>
            <w:tcW w:w="6025" w:type="dxa"/>
            <w:vAlign w:val="center"/>
          </w:tcPr>
          <w:p w14:paraId="7BC68AF6" w14:textId="77777777" w:rsidR="00914E26" w:rsidRPr="00CB7D0F" w:rsidRDefault="00914E26" w:rsidP="00CB7D0F">
            <w:pPr>
              <w:pStyle w:val="Tabletext"/>
            </w:pPr>
          </w:p>
        </w:tc>
        <w:tc>
          <w:tcPr>
            <w:tcW w:w="2552" w:type="dxa"/>
            <w:vAlign w:val="center"/>
          </w:tcPr>
          <w:p w14:paraId="0ACDF5E8" w14:textId="77777777" w:rsidR="00914E26" w:rsidRPr="00CB7D0F" w:rsidRDefault="00914E26" w:rsidP="00CB7D0F">
            <w:pPr>
              <w:pStyle w:val="Tabletext"/>
            </w:pPr>
          </w:p>
        </w:tc>
      </w:tr>
      <w:tr w:rsidR="005E4659" w:rsidRPr="00F55AD7" w14:paraId="7EB6BEF9" w14:textId="77777777" w:rsidTr="00F404B9">
        <w:trPr>
          <w:trHeight w:val="851"/>
        </w:trPr>
        <w:tc>
          <w:tcPr>
            <w:tcW w:w="1908" w:type="dxa"/>
            <w:vAlign w:val="center"/>
          </w:tcPr>
          <w:p w14:paraId="5DB9645A" w14:textId="77777777" w:rsidR="00914E26" w:rsidRPr="00CB7D0F" w:rsidRDefault="00914E26" w:rsidP="00CB7D0F">
            <w:pPr>
              <w:pStyle w:val="Tabletext"/>
            </w:pPr>
          </w:p>
        </w:tc>
        <w:tc>
          <w:tcPr>
            <w:tcW w:w="6025" w:type="dxa"/>
            <w:vAlign w:val="center"/>
          </w:tcPr>
          <w:p w14:paraId="2C4BB314" w14:textId="77777777" w:rsidR="00914E26" w:rsidRPr="00CB7D0F" w:rsidRDefault="00914E26" w:rsidP="00CB7D0F">
            <w:pPr>
              <w:pStyle w:val="Tabletext"/>
            </w:pPr>
          </w:p>
        </w:tc>
        <w:tc>
          <w:tcPr>
            <w:tcW w:w="2552" w:type="dxa"/>
            <w:vAlign w:val="center"/>
          </w:tcPr>
          <w:p w14:paraId="6F21CCB2" w14:textId="77777777" w:rsidR="00914E26" w:rsidRPr="00CB7D0F" w:rsidRDefault="00914E26" w:rsidP="00CB7D0F">
            <w:pPr>
              <w:pStyle w:val="Tabletext"/>
            </w:pPr>
          </w:p>
        </w:tc>
      </w:tr>
    </w:tbl>
    <w:p w14:paraId="43C94F77" w14:textId="77777777" w:rsidR="00914E26" w:rsidRPr="00F55AD7" w:rsidRDefault="00914E26" w:rsidP="00D74AE1"/>
    <w:p w14:paraId="1CFA6F8F" w14:textId="77777777" w:rsidR="005E4659" w:rsidRPr="00F55AD7" w:rsidRDefault="005E4659" w:rsidP="008069C5">
      <w:pPr>
        <w:pStyle w:val="Brdtekst"/>
        <w:sectPr w:rsidR="005E4659" w:rsidRPr="00F55AD7" w:rsidSect="00844B35">
          <w:headerReference w:type="even" r:id="rId19"/>
          <w:headerReference w:type="default" r:id="rId20"/>
          <w:footerReference w:type="default" r:id="rId21"/>
          <w:headerReference w:type="first" r:id="rId22"/>
          <w:pgSz w:w="11906" w:h="16838" w:code="9"/>
          <w:pgMar w:top="567" w:right="794" w:bottom="567" w:left="907" w:header="567" w:footer="851" w:gutter="0"/>
          <w:cols w:space="708"/>
          <w:docGrid w:linePitch="360"/>
        </w:sectPr>
      </w:pPr>
    </w:p>
    <w:p w14:paraId="4E9686EF" w14:textId="77777777" w:rsidR="00F60673" w:rsidRDefault="009F061E">
      <w:pPr>
        <w:pStyle w:val="INNH1"/>
        <w:rPr>
          <w:b w:val="0"/>
          <w:caps w:val="0"/>
          <w:color w:val="auto"/>
          <w:kern w:val="2"/>
          <w:sz w:val="21"/>
          <w:lang w:val="en-US" w:eastAsia="zh-CN"/>
        </w:rPr>
      </w:pPr>
      <w:r>
        <w:rPr>
          <w:rFonts w:eastAsia="Times New Roman" w:cs="Times New Roman"/>
          <w:b w:val="0"/>
          <w:szCs w:val="20"/>
        </w:rPr>
        <w:lastRenderedPageBreak/>
        <w:fldChar w:fldCharType="begin"/>
      </w:r>
      <w:r w:rsidR="000C2857">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F60673" w:rsidRPr="001911F5">
        <w:t>1.</w:t>
      </w:r>
      <w:r w:rsidR="00F60673">
        <w:rPr>
          <w:b w:val="0"/>
          <w:caps w:val="0"/>
          <w:color w:val="auto"/>
          <w:kern w:val="2"/>
          <w:sz w:val="21"/>
          <w:lang w:val="en-US" w:eastAsia="zh-CN"/>
        </w:rPr>
        <w:tab/>
      </w:r>
      <w:r w:rsidR="00F60673">
        <w:t>Introduction</w:t>
      </w:r>
      <w:r w:rsidR="00F60673">
        <w:tab/>
      </w:r>
      <w:r w:rsidR="00F60673">
        <w:fldChar w:fldCharType="begin"/>
      </w:r>
      <w:r w:rsidR="00F60673">
        <w:instrText xml:space="preserve"> PAGEREF _Toc79372005 \h </w:instrText>
      </w:r>
      <w:r w:rsidR="00F60673">
        <w:fldChar w:fldCharType="separate"/>
      </w:r>
      <w:r w:rsidR="00F60673">
        <w:t>5</w:t>
      </w:r>
      <w:r w:rsidR="00F60673">
        <w:fldChar w:fldCharType="end"/>
      </w:r>
    </w:p>
    <w:p w14:paraId="7FC34B53" w14:textId="77777777" w:rsidR="00F60673" w:rsidRDefault="00F60673">
      <w:pPr>
        <w:pStyle w:val="INNH1"/>
        <w:rPr>
          <w:b w:val="0"/>
          <w:caps w:val="0"/>
          <w:color w:val="auto"/>
          <w:kern w:val="2"/>
          <w:sz w:val="21"/>
          <w:lang w:val="en-US" w:eastAsia="zh-CN"/>
        </w:rPr>
      </w:pPr>
      <w:r w:rsidRPr="001911F5">
        <w:t>2.</w:t>
      </w:r>
      <w:r>
        <w:rPr>
          <w:b w:val="0"/>
          <w:caps w:val="0"/>
          <w:color w:val="auto"/>
          <w:kern w:val="2"/>
          <w:sz w:val="21"/>
          <w:lang w:val="en-US" w:eastAsia="zh-CN"/>
        </w:rPr>
        <w:tab/>
      </w:r>
      <w:r>
        <w:t>Definition of VTS safety culture</w:t>
      </w:r>
      <w:r>
        <w:tab/>
      </w:r>
      <w:r>
        <w:fldChar w:fldCharType="begin"/>
      </w:r>
      <w:r>
        <w:instrText xml:space="preserve"> PAGEREF _Toc79372006 \h </w:instrText>
      </w:r>
      <w:r>
        <w:fldChar w:fldCharType="separate"/>
      </w:r>
      <w:r>
        <w:t>5</w:t>
      </w:r>
      <w:r>
        <w:fldChar w:fldCharType="end"/>
      </w:r>
    </w:p>
    <w:p w14:paraId="022D9A74" w14:textId="77777777" w:rsidR="00F60673" w:rsidRDefault="00F60673">
      <w:pPr>
        <w:pStyle w:val="INNH1"/>
        <w:rPr>
          <w:b w:val="0"/>
          <w:caps w:val="0"/>
          <w:color w:val="auto"/>
          <w:kern w:val="2"/>
          <w:sz w:val="21"/>
          <w:lang w:val="en-US" w:eastAsia="zh-CN"/>
        </w:rPr>
      </w:pPr>
      <w:r w:rsidRPr="001911F5">
        <w:t>3.</w:t>
      </w:r>
      <w:r>
        <w:rPr>
          <w:b w:val="0"/>
          <w:caps w:val="0"/>
          <w:color w:val="auto"/>
          <w:kern w:val="2"/>
          <w:sz w:val="21"/>
          <w:lang w:val="en-US" w:eastAsia="zh-CN"/>
        </w:rPr>
        <w:tab/>
      </w:r>
      <w:r>
        <w:t>Principles for developing VTS safety culture</w:t>
      </w:r>
      <w:r>
        <w:tab/>
      </w:r>
      <w:r>
        <w:fldChar w:fldCharType="begin"/>
      </w:r>
      <w:r>
        <w:instrText xml:space="preserve"> PAGEREF _Toc79372007 \h </w:instrText>
      </w:r>
      <w:r>
        <w:fldChar w:fldCharType="separate"/>
      </w:r>
      <w:r>
        <w:t>5</w:t>
      </w:r>
      <w:r>
        <w:fldChar w:fldCharType="end"/>
      </w:r>
    </w:p>
    <w:p w14:paraId="2A8B0BD0" w14:textId="77777777" w:rsidR="00F60673" w:rsidRDefault="00F60673">
      <w:pPr>
        <w:pStyle w:val="INNH2"/>
        <w:rPr>
          <w:color w:val="auto"/>
          <w:kern w:val="2"/>
          <w:sz w:val="21"/>
          <w:lang w:val="en-US" w:eastAsia="zh-CN"/>
        </w:rPr>
      </w:pPr>
      <w:r w:rsidRPr="001911F5">
        <w:t>3.1.</w:t>
      </w:r>
      <w:r>
        <w:rPr>
          <w:color w:val="auto"/>
          <w:kern w:val="2"/>
          <w:sz w:val="21"/>
          <w:lang w:val="en-US" w:eastAsia="zh-CN"/>
        </w:rPr>
        <w:tab/>
      </w:r>
      <w:r>
        <w:t>Consistency</w:t>
      </w:r>
      <w:r>
        <w:tab/>
      </w:r>
      <w:r>
        <w:fldChar w:fldCharType="begin"/>
      </w:r>
      <w:r>
        <w:instrText xml:space="preserve"> PAGEREF _Toc79372008 \h </w:instrText>
      </w:r>
      <w:r>
        <w:fldChar w:fldCharType="separate"/>
      </w:r>
      <w:r>
        <w:t>5</w:t>
      </w:r>
      <w:r>
        <w:fldChar w:fldCharType="end"/>
      </w:r>
    </w:p>
    <w:p w14:paraId="335102D5" w14:textId="77777777" w:rsidR="00F60673" w:rsidRDefault="00F60673">
      <w:pPr>
        <w:pStyle w:val="INNH2"/>
        <w:rPr>
          <w:color w:val="auto"/>
          <w:kern w:val="2"/>
          <w:sz w:val="21"/>
          <w:lang w:val="en-US" w:eastAsia="zh-CN"/>
        </w:rPr>
      </w:pPr>
      <w:r w:rsidRPr="001911F5">
        <w:t>3.2.</w:t>
      </w:r>
      <w:r>
        <w:rPr>
          <w:color w:val="auto"/>
          <w:kern w:val="2"/>
          <w:sz w:val="21"/>
          <w:lang w:val="en-US" w:eastAsia="zh-CN"/>
        </w:rPr>
        <w:tab/>
      </w:r>
      <w:r>
        <w:t>full participation</w:t>
      </w:r>
      <w:r>
        <w:tab/>
      </w:r>
      <w:r>
        <w:fldChar w:fldCharType="begin"/>
      </w:r>
      <w:r>
        <w:instrText xml:space="preserve"> PAGEREF _Toc79372009 \h </w:instrText>
      </w:r>
      <w:r>
        <w:fldChar w:fldCharType="separate"/>
      </w:r>
      <w:r>
        <w:t>5</w:t>
      </w:r>
      <w:r>
        <w:fldChar w:fldCharType="end"/>
      </w:r>
    </w:p>
    <w:p w14:paraId="45E66ECF" w14:textId="77777777" w:rsidR="00F60673" w:rsidRDefault="00F60673">
      <w:pPr>
        <w:pStyle w:val="INNH2"/>
        <w:rPr>
          <w:color w:val="auto"/>
          <w:kern w:val="2"/>
          <w:sz w:val="21"/>
          <w:lang w:val="en-US" w:eastAsia="zh-CN"/>
        </w:rPr>
      </w:pPr>
      <w:r w:rsidRPr="001911F5">
        <w:t>3.3.</w:t>
      </w:r>
      <w:r>
        <w:rPr>
          <w:color w:val="auto"/>
          <w:kern w:val="2"/>
          <w:sz w:val="21"/>
          <w:lang w:val="en-US" w:eastAsia="zh-CN"/>
        </w:rPr>
        <w:tab/>
      </w:r>
      <w:r>
        <w:t>Openness</w:t>
      </w:r>
      <w:r>
        <w:tab/>
      </w:r>
      <w:r>
        <w:fldChar w:fldCharType="begin"/>
      </w:r>
      <w:r>
        <w:instrText xml:space="preserve"> PAGEREF _Toc79372010 \h </w:instrText>
      </w:r>
      <w:r>
        <w:fldChar w:fldCharType="separate"/>
      </w:r>
      <w:r>
        <w:t>5</w:t>
      </w:r>
      <w:r>
        <w:fldChar w:fldCharType="end"/>
      </w:r>
    </w:p>
    <w:p w14:paraId="3435D557" w14:textId="77777777" w:rsidR="00F60673" w:rsidRDefault="00F60673">
      <w:pPr>
        <w:pStyle w:val="INNH2"/>
        <w:rPr>
          <w:color w:val="auto"/>
          <w:kern w:val="2"/>
          <w:sz w:val="21"/>
          <w:lang w:val="en-US" w:eastAsia="zh-CN"/>
        </w:rPr>
      </w:pPr>
      <w:r w:rsidRPr="001911F5">
        <w:t>3.4.</w:t>
      </w:r>
      <w:r>
        <w:rPr>
          <w:color w:val="auto"/>
          <w:kern w:val="2"/>
          <w:sz w:val="21"/>
          <w:lang w:val="en-US" w:eastAsia="zh-CN"/>
        </w:rPr>
        <w:tab/>
      </w:r>
      <w:r>
        <w:t>Sustainable</w:t>
      </w:r>
      <w:r>
        <w:tab/>
      </w:r>
      <w:r>
        <w:fldChar w:fldCharType="begin"/>
      </w:r>
      <w:r>
        <w:instrText xml:space="preserve"> PAGEREF _Toc79372011 \h </w:instrText>
      </w:r>
      <w:r>
        <w:fldChar w:fldCharType="separate"/>
      </w:r>
      <w:r>
        <w:t>5</w:t>
      </w:r>
      <w:r>
        <w:fldChar w:fldCharType="end"/>
      </w:r>
    </w:p>
    <w:p w14:paraId="104631CA" w14:textId="77777777" w:rsidR="00F60673" w:rsidRDefault="00F60673">
      <w:pPr>
        <w:pStyle w:val="INNH1"/>
        <w:rPr>
          <w:b w:val="0"/>
          <w:caps w:val="0"/>
          <w:color w:val="auto"/>
          <w:kern w:val="2"/>
          <w:sz w:val="21"/>
          <w:lang w:val="en-US" w:eastAsia="zh-CN"/>
        </w:rPr>
      </w:pPr>
      <w:r w:rsidRPr="001911F5">
        <w:t>4.</w:t>
      </w:r>
      <w:r>
        <w:rPr>
          <w:b w:val="0"/>
          <w:caps w:val="0"/>
          <w:color w:val="auto"/>
          <w:kern w:val="2"/>
          <w:sz w:val="21"/>
          <w:lang w:val="en-US" w:eastAsia="zh-CN"/>
        </w:rPr>
        <w:tab/>
      </w:r>
      <w:r>
        <w:t>Basic framework of VTS safety culture</w:t>
      </w:r>
      <w:r>
        <w:tab/>
      </w:r>
      <w:r>
        <w:fldChar w:fldCharType="begin"/>
      </w:r>
      <w:r>
        <w:instrText xml:space="preserve"> PAGEREF _Toc79372012 \h </w:instrText>
      </w:r>
      <w:r>
        <w:fldChar w:fldCharType="separate"/>
      </w:r>
      <w:r>
        <w:t>6</w:t>
      </w:r>
      <w:r>
        <w:fldChar w:fldCharType="end"/>
      </w:r>
    </w:p>
    <w:p w14:paraId="6FF0DB49" w14:textId="77777777" w:rsidR="00F60673" w:rsidRDefault="00F60673">
      <w:pPr>
        <w:pStyle w:val="INNH2"/>
        <w:rPr>
          <w:color w:val="auto"/>
          <w:kern w:val="2"/>
          <w:sz w:val="21"/>
          <w:lang w:val="en-US" w:eastAsia="zh-CN"/>
        </w:rPr>
      </w:pPr>
      <w:r w:rsidRPr="001911F5">
        <w:t>4.1.</w:t>
      </w:r>
      <w:r>
        <w:rPr>
          <w:color w:val="auto"/>
          <w:kern w:val="2"/>
          <w:sz w:val="21"/>
          <w:lang w:val="en-US" w:eastAsia="zh-CN"/>
        </w:rPr>
        <w:tab/>
      </w:r>
      <w:r>
        <w:t>Safety concept</w:t>
      </w:r>
      <w:r>
        <w:tab/>
      </w:r>
      <w:r>
        <w:fldChar w:fldCharType="begin"/>
      </w:r>
      <w:r>
        <w:instrText xml:space="preserve"> PAGEREF _Toc79372013 \h </w:instrText>
      </w:r>
      <w:r>
        <w:fldChar w:fldCharType="separate"/>
      </w:r>
      <w:r>
        <w:t>6</w:t>
      </w:r>
      <w:r>
        <w:fldChar w:fldCharType="end"/>
      </w:r>
    </w:p>
    <w:p w14:paraId="0619759C" w14:textId="77777777" w:rsidR="00F60673" w:rsidRDefault="00F60673">
      <w:pPr>
        <w:pStyle w:val="INNH2"/>
        <w:rPr>
          <w:color w:val="auto"/>
          <w:kern w:val="2"/>
          <w:sz w:val="21"/>
          <w:lang w:val="en-US" w:eastAsia="zh-CN"/>
        </w:rPr>
      </w:pPr>
      <w:r w:rsidRPr="001911F5">
        <w:t>4.2.</w:t>
      </w:r>
      <w:r>
        <w:rPr>
          <w:color w:val="auto"/>
          <w:kern w:val="2"/>
          <w:sz w:val="21"/>
          <w:lang w:val="en-US" w:eastAsia="zh-CN"/>
        </w:rPr>
        <w:tab/>
      </w:r>
      <w:r>
        <w:t>Safety regulatory</w:t>
      </w:r>
      <w:r>
        <w:tab/>
      </w:r>
      <w:r>
        <w:fldChar w:fldCharType="begin"/>
      </w:r>
      <w:r>
        <w:instrText xml:space="preserve"> PAGEREF _Toc79372014 \h </w:instrText>
      </w:r>
      <w:r>
        <w:fldChar w:fldCharType="separate"/>
      </w:r>
      <w:r>
        <w:t>6</w:t>
      </w:r>
      <w:r>
        <w:fldChar w:fldCharType="end"/>
      </w:r>
    </w:p>
    <w:p w14:paraId="19C19F57" w14:textId="77777777" w:rsidR="00F60673" w:rsidRDefault="00F60673">
      <w:pPr>
        <w:pStyle w:val="INNH2"/>
        <w:rPr>
          <w:color w:val="auto"/>
          <w:kern w:val="2"/>
          <w:sz w:val="21"/>
          <w:lang w:val="en-US" w:eastAsia="zh-CN"/>
        </w:rPr>
      </w:pPr>
      <w:r w:rsidRPr="001911F5">
        <w:t>4.3.</w:t>
      </w:r>
      <w:r>
        <w:rPr>
          <w:color w:val="auto"/>
          <w:kern w:val="2"/>
          <w:sz w:val="21"/>
          <w:lang w:val="en-US" w:eastAsia="zh-CN"/>
        </w:rPr>
        <w:tab/>
      </w:r>
      <w:r>
        <w:t>Safety behavior</w:t>
      </w:r>
      <w:r>
        <w:tab/>
      </w:r>
      <w:r>
        <w:fldChar w:fldCharType="begin"/>
      </w:r>
      <w:r>
        <w:instrText xml:space="preserve"> PAGEREF _Toc79372015 \h </w:instrText>
      </w:r>
      <w:r>
        <w:fldChar w:fldCharType="separate"/>
      </w:r>
      <w:r>
        <w:t>6</w:t>
      </w:r>
      <w:r>
        <w:fldChar w:fldCharType="end"/>
      </w:r>
    </w:p>
    <w:p w14:paraId="340A92E4" w14:textId="77777777" w:rsidR="00F60673" w:rsidRDefault="00F60673">
      <w:pPr>
        <w:pStyle w:val="INNH2"/>
        <w:rPr>
          <w:color w:val="auto"/>
          <w:kern w:val="2"/>
          <w:sz w:val="21"/>
          <w:lang w:val="en-US" w:eastAsia="zh-CN"/>
        </w:rPr>
      </w:pPr>
      <w:r w:rsidRPr="001911F5">
        <w:t>4.4.</w:t>
      </w:r>
      <w:r>
        <w:rPr>
          <w:color w:val="auto"/>
          <w:kern w:val="2"/>
          <w:sz w:val="21"/>
          <w:lang w:val="en-US" w:eastAsia="zh-CN"/>
        </w:rPr>
        <w:tab/>
      </w:r>
      <w:r>
        <w:t>Safety material</w:t>
      </w:r>
      <w:r>
        <w:tab/>
      </w:r>
      <w:r>
        <w:fldChar w:fldCharType="begin"/>
      </w:r>
      <w:r>
        <w:instrText xml:space="preserve"> PAGEREF _Toc79372016 \h </w:instrText>
      </w:r>
      <w:r>
        <w:fldChar w:fldCharType="separate"/>
      </w:r>
      <w:r>
        <w:t>6</w:t>
      </w:r>
      <w:r>
        <w:fldChar w:fldCharType="end"/>
      </w:r>
    </w:p>
    <w:p w14:paraId="14B1F6D8" w14:textId="77777777" w:rsidR="00F60673" w:rsidRDefault="00F60673">
      <w:pPr>
        <w:pStyle w:val="INNH1"/>
        <w:rPr>
          <w:b w:val="0"/>
          <w:caps w:val="0"/>
          <w:color w:val="auto"/>
          <w:kern w:val="2"/>
          <w:sz w:val="21"/>
          <w:lang w:val="en-US" w:eastAsia="zh-CN"/>
        </w:rPr>
      </w:pPr>
      <w:r w:rsidRPr="001911F5">
        <w:t>5.</w:t>
      </w:r>
      <w:r>
        <w:rPr>
          <w:b w:val="0"/>
          <w:caps w:val="0"/>
          <w:color w:val="auto"/>
          <w:kern w:val="2"/>
          <w:sz w:val="21"/>
          <w:lang w:val="en-US" w:eastAsia="zh-CN"/>
        </w:rPr>
        <w:tab/>
      </w:r>
      <w:r>
        <w:t>Methods for constructing VTS safety culture</w:t>
      </w:r>
      <w:r>
        <w:tab/>
      </w:r>
      <w:r>
        <w:fldChar w:fldCharType="begin"/>
      </w:r>
      <w:r>
        <w:instrText xml:space="preserve"> PAGEREF _Toc79372017 \h </w:instrText>
      </w:r>
      <w:r>
        <w:fldChar w:fldCharType="separate"/>
      </w:r>
      <w:r>
        <w:t>7</w:t>
      </w:r>
      <w:r>
        <w:fldChar w:fldCharType="end"/>
      </w:r>
    </w:p>
    <w:p w14:paraId="0A5770EC" w14:textId="77777777" w:rsidR="00F60673" w:rsidRDefault="00F60673">
      <w:pPr>
        <w:pStyle w:val="INNH2"/>
        <w:rPr>
          <w:color w:val="auto"/>
          <w:kern w:val="2"/>
          <w:sz w:val="21"/>
          <w:lang w:val="en-US" w:eastAsia="zh-CN"/>
        </w:rPr>
      </w:pPr>
      <w:r w:rsidRPr="001911F5">
        <w:t>5.1.</w:t>
      </w:r>
      <w:r>
        <w:rPr>
          <w:color w:val="auto"/>
          <w:kern w:val="2"/>
          <w:sz w:val="21"/>
          <w:lang w:val="en-US" w:eastAsia="zh-CN"/>
        </w:rPr>
        <w:tab/>
      </w:r>
      <w:r>
        <w:t>Safety concept</w:t>
      </w:r>
      <w:r>
        <w:tab/>
      </w:r>
      <w:r>
        <w:fldChar w:fldCharType="begin"/>
      </w:r>
      <w:r>
        <w:instrText xml:space="preserve"> PAGEREF _Toc79372018 \h </w:instrText>
      </w:r>
      <w:r>
        <w:fldChar w:fldCharType="separate"/>
      </w:r>
      <w:r>
        <w:t>7</w:t>
      </w:r>
      <w:r>
        <w:fldChar w:fldCharType="end"/>
      </w:r>
    </w:p>
    <w:p w14:paraId="5793C6E7" w14:textId="77777777" w:rsidR="00F60673" w:rsidRDefault="00F60673">
      <w:pPr>
        <w:pStyle w:val="INNH3"/>
        <w:tabs>
          <w:tab w:val="left" w:pos="1134"/>
        </w:tabs>
        <w:rPr>
          <w:noProof/>
          <w:color w:val="auto"/>
          <w:kern w:val="2"/>
          <w:sz w:val="21"/>
          <w:lang w:val="en-US" w:eastAsia="zh-CN"/>
        </w:rPr>
      </w:pPr>
      <w:r w:rsidRPr="001911F5">
        <w:rPr>
          <w:noProof/>
        </w:rPr>
        <w:t>5.1.1.</w:t>
      </w:r>
      <w:r>
        <w:rPr>
          <w:noProof/>
          <w:color w:val="auto"/>
          <w:kern w:val="2"/>
          <w:sz w:val="21"/>
          <w:lang w:val="en-US" w:eastAsia="zh-CN"/>
        </w:rPr>
        <w:tab/>
      </w:r>
      <w:r>
        <w:rPr>
          <w:noProof/>
        </w:rPr>
        <w:t>Refine the core values of VTS safety</w:t>
      </w:r>
      <w:r>
        <w:rPr>
          <w:noProof/>
        </w:rPr>
        <w:tab/>
      </w:r>
      <w:r>
        <w:rPr>
          <w:noProof/>
        </w:rPr>
        <w:fldChar w:fldCharType="begin"/>
      </w:r>
      <w:r>
        <w:rPr>
          <w:noProof/>
        </w:rPr>
        <w:instrText xml:space="preserve"> PAGEREF _Toc79372019 \h </w:instrText>
      </w:r>
      <w:r>
        <w:rPr>
          <w:noProof/>
        </w:rPr>
      </w:r>
      <w:r>
        <w:rPr>
          <w:noProof/>
        </w:rPr>
        <w:fldChar w:fldCharType="separate"/>
      </w:r>
      <w:r>
        <w:rPr>
          <w:noProof/>
        </w:rPr>
        <w:t>7</w:t>
      </w:r>
      <w:r>
        <w:rPr>
          <w:noProof/>
        </w:rPr>
        <w:fldChar w:fldCharType="end"/>
      </w:r>
    </w:p>
    <w:p w14:paraId="5B427C75" w14:textId="77777777" w:rsidR="00F60673" w:rsidRDefault="00F60673">
      <w:pPr>
        <w:pStyle w:val="INNH3"/>
        <w:tabs>
          <w:tab w:val="left" w:pos="1134"/>
        </w:tabs>
        <w:rPr>
          <w:noProof/>
          <w:color w:val="auto"/>
          <w:kern w:val="2"/>
          <w:sz w:val="21"/>
          <w:lang w:val="en-US" w:eastAsia="zh-CN"/>
        </w:rPr>
      </w:pPr>
      <w:r w:rsidRPr="001911F5">
        <w:rPr>
          <w:noProof/>
        </w:rPr>
        <w:t>5.1.2.</w:t>
      </w:r>
      <w:r>
        <w:rPr>
          <w:noProof/>
          <w:color w:val="auto"/>
          <w:kern w:val="2"/>
          <w:sz w:val="21"/>
          <w:lang w:val="en-US" w:eastAsia="zh-CN"/>
        </w:rPr>
        <w:tab/>
      </w:r>
      <w:r>
        <w:rPr>
          <w:noProof/>
        </w:rPr>
        <w:t>Publicize and promote safety concepts</w:t>
      </w:r>
      <w:r>
        <w:rPr>
          <w:noProof/>
        </w:rPr>
        <w:tab/>
      </w:r>
      <w:r>
        <w:rPr>
          <w:noProof/>
        </w:rPr>
        <w:fldChar w:fldCharType="begin"/>
      </w:r>
      <w:r>
        <w:rPr>
          <w:noProof/>
        </w:rPr>
        <w:instrText xml:space="preserve"> PAGEREF _Toc79372020 \h </w:instrText>
      </w:r>
      <w:r>
        <w:rPr>
          <w:noProof/>
        </w:rPr>
      </w:r>
      <w:r>
        <w:rPr>
          <w:noProof/>
        </w:rPr>
        <w:fldChar w:fldCharType="separate"/>
      </w:r>
      <w:r>
        <w:rPr>
          <w:noProof/>
        </w:rPr>
        <w:t>7</w:t>
      </w:r>
      <w:r>
        <w:rPr>
          <w:noProof/>
        </w:rPr>
        <w:fldChar w:fldCharType="end"/>
      </w:r>
    </w:p>
    <w:p w14:paraId="20AD8DF7" w14:textId="77777777" w:rsidR="00F60673" w:rsidRDefault="00F60673">
      <w:pPr>
        <w:pStyle w:val="INNH3"/>
        <w:tabs>
          <w:tab w:val="left" w:pos="1134"/>
        </w:tabs>
        <w:rPr>
          <w:noProof/>
          <w:color w:val="auto"/>
          <w:kern w:val="2"/>
          <w:sz w:val="21"/>
          <w:lang w:val="en-US" w:eastAsia="zh-CN"/>
        </w:rPr>
      </w:pPr>
      <w:r w:rsidRPr="001911F5">
        <w:rPr>
          <w:noProof/>
        </w:rPr>
        <w:t>5.1.3.</w:t>
      </w:r>
      <w:r>
        <w:rPr>
          <w:noProof/>
          <w:color w:val="auto"/>
          <w:kern w:val="2"/>
          <w:sz w:val="21"/>
          <w:lang w:val="en-US" w:eastAsia="zh-CN"/>
        </w:rPr>
        <w:tab/>
      </w:r>
      <w:r>
        <w:rPr>
          <w:noProof/>
        </w:rPr>
        <w:t>Actively guide VTS personnel to practice safety concepts</w:t>
      </w:r>
      <w:r>
        <w:rPr>
          <w:noProof/>
        </w:rPr>
        <w:tab/>
      </w:r>
      <w:r>
        <w:rPr>
          <w:noProof/>
        </w:rPr>
        <w:fldChar w:fldCharType="begin"/>
      </w:r>
      <w:r>
        <w:rPr>
          <w:noProof/>
        </w:rPr>
        <w:instrText xml:space="preserve"> PAGEREF _Toc79372021 \h </w:instrText>
      </w:r>
      <w:r>
        <w:rPr>
          <w:noProof/>
        </w:rPr>
      </w:r>
      <w:r>
        <w:rPr>
          <w:noProof/>
        </w:rPr>
        <w:fldChar w:fldCharType="separate"/>
      </w:r>
      <w:r>
        <w:rPr>
          <w:noProof/>
        </w:rPr>
        <w:t>7</w:t>
      </w:r>
      <w:r>
        <w:rPr>
          <w:noProof/>
        </w:rPr>
        <w:fldChar w:fldCharType="end"/>
      </w:r>
    </w:p>
    <w:p w14:paraId="3D2C0111" w14:textId="77777777" w:rsidR="00F60673" w:rsidRDefault="00F60673">
      <w:pPr>
        <w:pStyle w:val="INNH2"/>
        <w:rPr>
          <w:color w:val="auto"/>
          <w:kern w:val="2"/>
          <w:sz w:val="21"/>
          <w:lang w:val="en-US" w:eastAsia="zh-CN"/>
        </w:rPr>
      </w:pPr>
      <w:r w:rsidRPr="001911F5">
        <w:t>5.2.</w:t>
      </w:r>
      <w:r>
        <w:rPr>
          <w:color w:val="auto"/>
          <w:kern w:val="2"/>
          <w:sz w:val="21"/>
          <w:lang w:val="en-US" w:eastAsia="zh-CN"/>
        </w:rPr>
        <w:tab/>
      </w:r>
      <w:r>
        <w:rPr>
          <w:lang w:eastAsia="zh-CN"/>
        </w:rPr>
        <w:t xml:space="preserve">safety </w:t>
      </w:r>
      <w:r>
        <w:t>REGULATORY</w:t>
      </w:r>
      <w:r>
        <w:tab/>
      </w:r>
      <w:r>
        <w:fldChar w:fldCharType="begin"/>
      </w:r>
      <w:r>
        <w:instrText xml:space="preserve"> PAGEREF _Toc79372022 \h </w:instrText>
      </w:r>
      <w:r>
        <w:fldChar w:fldCharType="separate"/>
      </w:r>
      <w:r>
        <w:t>7</w:t>
      </w:r>
      <w:r>
        <w:fldChar w:fldCharType="end"/>
      </w:r>
    </w:p>
    <w:p w14:paraId="5C31B5D3" w14:textId="77777777" w:rsidR="00F60673" w:rsidRDefault="00F60673">
      <w:pPr>
        <w:pStyle w:val="INNH3"/>
        <w:tabs>
          <w:tab w:val="left" w:pos="1134"/>
        </w:tabs>
        <w:rPr>
          <w:noProof/>
          <w:color w:val="auto"/>
          <w:kern w:val="2"/>
          <w:sz w:val="21"/>
          <w:lang w:val="en-US" w:eastAsia="zh-CN"/>
        </w:rPr>
      </w:pPr>
      <w:r w:rsidRPr="001911F5">
        <w:rPr>
          <w:noProof/>
        </w:rPr>
        <w:t>5.2.1.</w:t>
      </w:r>
      <w:r>
        <w:rPr>
          <w:noProof/>
          <w:color w:val="auto"/>
          <w:kern w:val="2"/>
          <w:sz w:val="21"/>
          <w:lang w:val="en-US" w:eastAsia="zh-CN"/>
        </w:rPr>
        <w:tab/>
      </w:r>
      <w:r>
        <w:rPr>
          <w:noProof/>
        </w:rPr>
        <w:t>Establish and improve the safety system</w:t>
      </w:r>
      <w:r>
        <w:rPr>
          <w:noProof/>
        </w:rPr>
        <w:tab/>
      </w:r>
      <w:r>
        <w:rPr>
          <w:noProof/>
        </w:rPr>
        <w:fldChar w:fldCharType="begin"/>
      </w:r>
      <w:r>
        <w:rPr>
          <w:noProof/>
        </w:rPr>
        <w:instrText xml:space="preserve"> PAGEREF _Toc79372023 \h </w:instrText>
      </w:r>
      <w:r>
        <w:rPr>
          <w:noProof/>
        </w:rPr>
      </w:r>
      <w:r>
        <w:rPr>
          <w:noProof/>
        </w:rPr>
        <w:fldChar w:fldCharType="separate"/>
      </w:r>
      <w:r>
        <w:rPr>
          <w:noProof/>
        </w:rPr>
        <w:t>7</w:t>
      </w:r>
      <w:r>
        <w:rPr>
          <w:noProof/>
        </w:rPr>
        <w:fldChar w:fldCharType="end"/>
      </w:r>
    </w:p>
    <w:p w14:paraId="7A1958E2" w14:textId="77777777" w:rsidR="00F60673" w:rsidRDefault="00F60673">
      <w:pPr>
        <w:pStyle w:val="INNH3"/>
        <w:tabs>
          <w:tab w:val="left" w:pos="1134"/>
        </w:tabs>
        <w:rPr>
          <w:noProof/>
          <w:color w:val="auto"/>
          <w:kern w:val="2"/>
          <w:sz w:val="21"/>
          <w:lang w:val="en-US" w:eastAsia="zh-CN"/>
        </w:rPr>
      </w:pPr>
      <w:r w:rsidRPr="001911F5">
        <w:rPr>
          <w:noProof/>
        </w:rPr>
        <w:t>5.2.2.</w:t>
      </w:r>
      <w:r>
        <w:rPr>
          <w:noProof/>
          <w:color w:val="auto"/>
          <w:kern w:val="2"/>
          <w:sz w:val="21"/>
          <w:lang w:val="en-US" w:eastAsia="zh-CN"/>
        </w:rPr>
        <w:tab/>
      </w:r>
      <w:r>
        <w:rPr>
          <w:noProof/>
        </w:rPr>
        <w:t>Strengthen the implementation of the safety system</w:t>
      </w:r>
      <w:r>
        <w:rPr>
          <w:noProof/>
        </w:rPr>
        <w:tab/>
      </w:r>
      <w:r>
        <w:rPr>
          <w:noProof/>
        </w:rPr>
        <w:fldChar w:fldCharType="begin"/>
      </w:r>
      <w:r>
        <w:rPr>
          <w:noProof/>
        </w:rPr>
        <w:instrText xml:space="preserve"> PAGEREF _Toc79372024 \h </w:instrText>
      </w:r>
      <w:r>
        <w:rPr>
          <w:noProof/>
        </w:rPr>
      </w:r>
      <w:r>
        <w:rPr>
          <w:noProof/>
        </w:rPr>
        <w:fldChar w:fldCharType="separate"/>
      </w:r>
      <w:r>
        <w:rPr>
          <w:noProof/>
        </w:rPr>
        <w:t>7</w:t>
      </w:r>
      <w:r>
        <w:rPr>
          <w:noProof/>
        </w:rPr>
        <w:fldChar w:fldCharType="end"/>
      </w:r>
    </w:p>
    <w:p w14:paraId="3973D242" w14:textId="77777777" w:rsidR="00F60673" w:rsidRDefault="00F60673">
      <w:pPr>
        <w:pStyle w:val="INNH2"/>
        <w:rPr>
          <w:color w:val="auto"/>
          <w:kern w:val="2"/>
          <w:sz w:val="21"/>
          <w:lang w:val="en-US" w:eastAsia="zh-CN"/>
        </w:rPr>
      </w:pPr>
      <w:r w:rsidRPr="001911F5">
        <w:t>5.3.</w:t>
      </w:r>
      <w:r>
        <w:rPr>
          <w:color w:val="auto"/>
          <w:kern w:val="2"/>
          <w:sz w:val="21"/>
          <w:lang w:val="en-US" w:eastAsia="zh-CN"/>
        </w:rPr>
        <w:tab/>
      </w:r>
      <w:r>
        <w:rPr>
          <w:lang w:eastAsia="zh-CN"/>
        </w:rPr>
        <w:t>safety</w:t>
      </w:r>
      <w:r>
        <w:t xml:space="preserve"> Behavioral</w:t>
      </w:r>
      <w:r>
        <w:tab/>
      </w:r>
      <w:r>
        <w:fldChar w:fldCharType="begin"/>
      </w:r>
      <w:r>
        <w:instrText xml:space="preserve"> PAGEREF _Toc79372025 \h </w:instrText>
      </w:r>
      <w:r>
        <w:fldChar w:fldCharType="separate"/>
      </w:r>
      <w:r>
        <w:t>7</w:t>
      </w:r>
      <w:r>
        <w:fldChar w:fldCharType="end"/>
      </w:r>
    </w:p>
    <w:p w14:paraId="2B560711" w14:textId="77777777" w:rsidR="00F60673" w:rsidRDefault="00F60673">
      <w:pPr>
        <w:pStyle w:val="INNH3"/>
        <w:tabs>
          <w:tab w:val="left" w:pos="1134"/>
        </w:tabs>
        <w:rPr>
          <w:noProof/>
          <w:color w:val="auto"/>
          <w:kern w:val="2"/>
          <w:sz w:val="21"/>
          <w:lang w:val="en-US" w:eastAsia="zh-CN"/>
        </w:rPr>
      </w:pPr>
      <w:r w:rsidRPr="001911F5">
        <w:rPr>
          <w:noProof/>
        </w:rPr>
        <w:t>5.3.1.</w:t>
      </w:r>
      <w:r>
        <w:rPr>
          <w:noProof/>
          <w:color w:val="auto"/>
          <w:kern w:val="2"/>
          <w:sz w:val="21"/>
          <w:lang w:val="en-US" w:eastAsia="zh-CN"/>
        </w:rPr>
        <w:tab/>
      </w:r>
      <w:r>
        <w:rPr>
          <w:noProof/>
        </w:rPr>
        <w:t>The role of managers</w:t>
      </w:r>
      <w:r>
        <w:rPr>
          <w:noProof/>
        </w:rPr>
        <w:tab/>
      </w:r>
      <w:r>
        <w:rPr>
          <w:noProof/>
        </w:rPr>
        <w:fldChar w:fldCharType="begin"/>
      </w:r>
      <w:r>
        <w:rPr>
          <w:noProof/>
        </w:rPr>
        <w:instrText xml:space="preserve"> PAGEREF _Toc79372026 \h </w:instrText>
      </w:r>
      <w:r>
        <w:rPr>
          <w:noProof/>
        </w:rPr>
      </w:r>
      <w:r>
        <w:rPr>
          <w:noProof/>
        </w:rPr>
        <w:fldChar w:fldCharType="separate"/>
      </w:r>
      <w:r>
        <w:rPr>
          <w:noProof/>
        </w:rPr>
        <w:t>8</w:t>
      </w:r>
      <w:r>
        <w:rPr>
          <w:noProof/>
        </w:rPr>
        <w:fldChar w:fldCharType="end"/>
      </w:r>
    </w:p>
    <w:p w14:paraId="1E59EFE5" w14:textId="77777777" w:rsidR="00F60673" w:rsidRDefault="00F60673">
      <w:pPr>
        <w:pStyle w:val="INNH3"/>
        <w:tabs>
          <w:tab w:val="left" w:pos="1134"/>
        </w:tabs>
        <w:rPr>
          <w:noProof/>
          <w:color w:val="auto"/>
          <w:kern w:val="2"/>
          <w:sz w:val="21"/>
          <w:lang w:val="en-US" w:eastAsia="zh-CN"/>
        </w:rPr>
      </w:pPr>
      <w:r w:rsidRPr="001911F5">
        <w:rPr>
          <w:noProof/>
        </w:rPr>
        <w:t>5.3.2.</w:t>
      </w:r>
      <w:r>
        <w:rPr>
          <w:noProof/>
          <w:color w:val="auto"/>
          <w:kern w:val="2"/>
          <w:sz w:val="21"/>
          <w:lang w:val="en-US" w:eastAsia="zh-CN"/>
        </w:rPr>
        <w:tab/>
      </w:r>
      <w:r>
        <w:rPr>
          <w:noProof/>
        </w:rPr>
        <w:t>Guide VTS personnel to implement safety behavior standards or guidelines</w:t>
      </w:r>
      <w:r>
        <w:rPr>
          <w:noProof/>
        </w:rPr>
        <w:tab/>
      </w:r>
      <w:r>
        <w:rPr>
          <w:noProof/>
        </w:rPr>
        <w:fldChar w:fldCharType="begin"/>
      </w:r>
      <w:r>
        <w:rPr>
          <w:noProof/>
        </w:rPr>
        <w:instrText xml:space="preserve"> PAGEREF _Toc79372027 \h </w:instrText>
      </w:r>
      <w:r>
        <w:rPr>
          <w:noProof/>
        </w:rPr>
      </w:r>
      <w:r>
        <w:rPr>
          <w:noProof/>
        </w:rPr>
        <w:fldChar w:fldCharType="separate"/>
      </w:r>
      <w:r>
        <w:rPr>
          <w:noProof/>
        </w:rPr>
        <w:t>8</w:t>
      </w:r>
      <w:r>
        <w:rPr>
          <w:noProof/>
        </w:rPr>
        <w:fldChar w:fldCharType="end"/>
      </w:r>
    </w:p>
    <w:p w14:paraId="7B54DA10" w14:textId="77777777" w:rsidR="00F60673" w:rsidRDefault="00F60673">
      <w:pPr>
        <w:pStyle w:val="INNH3"/>
        <w:tabs>
          <w:tab w:val="left" w:pos="1134"/>
        </w:tabs>
        <w:rPr>
          <w:noProof/>
          <w:color w:val="auto"/>
          <w:kern w:val="2"/>
          <w:sz w:val="21"/>
          <w:lang w:val="en-US" w:eastAsia="zh-CN"/>
        </w:rPr>
      </w:pPr>
      <w:r w:rsidRPr="001911F5">
        <w:rPr>
          <w:noProof/>
        </w:rPr>
        <w:t>5.3.3.</w:t>
      </w:r>
      <w:r>
        <w:rPr>
          <w:noProof/>
          <w:color w:val="auto"/>
          <w:kern w:val="2"/>
          <w:sz w:val="21"/>
          <w:lang w:val="en-US" w:eastAsia="zh-CN"/>
        </w:rPr>
        <w:tab/>
      </w:r>
      <w:r>
        <w:rPr>
          <w:noProof/>
        </w:rPr>
        <w:t>Carry out safety behavior assessment</w:t>
      </w:r>
      <w:r>
        <w:rPr>
          <w:noProof/>
        </w:rPr>
        <w:tab/>
      </w:r>
      <w:r>
        <w:rPr>
          <w:noProof/>
        </w:rPr>
        <w:fldChar w:fldCharType="begin"/>
      </w:r>
      <w:r>
        <w:rPr>
          <w:noProof/>
        </w:rPr>
        <w:instrText xml:space="preserve"> PAGEREF _Toc79372028 \h </w:instrText>
      </w:r>
      <w:r>
        <w:rPr>
          <w:noProof/>
        </w:rPr>
      </w:r>
      <w:r>
        <w:rPr>
          <w:noProof/>
        </w:rPr>
        <w:fldChar w:fldCharType="separate"/>
      </w:r>
      <w:r>
        <w:rPr>
          <w:noProof/>
        </w:rPr>
        <w:t>8</w:t>
      </w:r>
      <w:r>
        <w:rPr>
          <w:noProof/>
        </w:rPr>
        <w:fldChar w:fldCharType="end"/>
      </w:r>
    </w:p>
    <w:p w14:paraId="013E88A9" w14:textId="77777777" w:rsidR="00F60673" w:rsidRDefault="00F60673">
      <w:pPr>
        <w:pStyle w:val="INNH2"/>
        <w:rPr>
          <w:color w:val="auto"/>
          <w:kern w:val="2"/>
          <w:sz w:val="21"/>
          <w:lang w:val="en-US" w:eastAsia="zh-CN"/>
        </w:rPr>
      </w:pPr>
      <w:r w:rsidRPr="001911F5">
        <w:t>5.4.</w:t>
      </w:r>
      <w:r>
        <w:rPr>
          <w:color w:val="auto"/>
          <w:kern w:val="2"/>
          <w:sz w:val="21"/>
          <w:lang w:val="en-US" w:eastAsia="zh-CN"/>
        </w:rPr>
        <w:tab/>
      </w:r>
      <w:r>
        <w:rPr>
          <w:lang w:eastAsia="zh-CN"/>
        </w:rPr>
        <w:t>safety</w:t>
      </w:r>
      <w:r>
        <w:t xml:space="preserve"> material</w:t>
      </w:r>
      <w:r>
        <w:tab/>
      </w:r>
      <w:r>
        <w:fldChar w:fldCharType="begin"/>
      </w:r>
      <w:r>
        <w:instrText xml:space="preserve"> PAGEREF _Toc79372029 \h </w:instrText>
      </w:r>
      <w:r>
        <w:fldChar w:fldCharType="separate"/>
      </w:r>
      <w:r>
        <w:t>8</w:t>
      </w:r>
      <w:r>
        <w:fldChar w:fldCharType="end"/>
      </w:r>
    </w:p>
    <w:p w14:paraId="570D5DC9" w14:textId="77777777" w:rsidR="00F60673" w:rsidRDefault="00F60673">
      <w:pPr>
        <w:pStyle w:val="INNH3"/>
        <w:tabs>
          <w:tab w:val="left" w:pos="1134"/>
        </w:tabs>
        <w:rPr>
          <w:noProof/>
          <w:color w:val="auto"/>
          <w:kern w:val="2"/>
          <w:sz w:val="21"/>
          <w:lang w:val="en-US" w:eastAsia="zh-CN"/>
        </w:rPr>
      </w:pPr>
      <w:r w:rsidRPr="001911F5">
        <w:rPr>
          <w:noProof/>
        </w:rPr>
        <w:t>5.4.1.</w:t>
      </w:r>
      <w:r>
        <w:rPr>
          <w:noProof/>
          <w:color w:val="auto"/>
          <w:kern w:val="2"/>
          <w:sz w:val="21"/>
          <w:lang w:val="en-US" w:eastAsia="zh-CN"/>
        </w:rPr>
        <w:tab/>
      </w:r>
      <w:r>
        <w:rPr>
          <w:noProof/>
        </w:rPr>
        <w:t>internal safety</w:t>
      </w:r>
      <w:r>
        <w:rPr>
          <w:noProof/>
        </w:rPr>
        <w:tab/>
      </w:r>
      <w:r>
        <w:rPr>
          <w:noProof/>
        </w:rPr>
        <w:fldChar w:fldCharType="begin"/>
      </w:r>
      <w:r>
        <w:rPr>
          <w:noProof/>
        </w:rPr>
        <w:instrText xml:space="preserve"> PAGEREF _Toc79372030 \h </w:instrText>
      </w:r>
      <w:r>
        <w:rPr>
          <w:noProof/>
        </w:rPr>
      </w:r>
      <w:r>
        <w:rPr>
          <w:noProof/>
        </w:rPr>
        <w:fldChar w:fldCharType="separate"/>
      </w:r>
      <w:r>
        <w:rPr>
          <w:noProof/>
        </w:rPr>
        <w:t>8</w:t>
      </w:r>
      <w:r>
        <w:rPr>
          <w:noProof/>
        </w:rPr>
        <w:fldChar w:fldCharType="end"/>
      </w:r>
    </w:p>
    <w:p w14:paraId="36D3D02C" w14:textId="77777777" w:rsidR="00F60673" w:rsidRDefault="00F60673">
      <w:pPr>
        <w:pStyle w:val="INNH3"/>
        <w:tabs>
          <w:tab w:val="left" w:pos="1134"/>
        </w:tabs>
        <w:rPr>
          <w:noProof/>
          <w:color w:val="auto"/>
          <w:kern w:val="2"/>
          <w:sz w:val="21"/>
          <w:lang w:val="en-US" w:eastAsia="zh-CN"/>
        </w:rPr>
      </w:pPr>
      <w:r w:rsidRPr="001911F5">
        <w:rPr>
          <w:noProof/>
        </w:rPr>
        <w:t>5.4.2.</w:t>
      </w:r>
      <w:r>
        <w:rPr>
          <w:noProof/>
          <w:color w:val="auto"/>
          <w:kern w:val="2"/>
          <w:sz w:val="21"/>
          <w:lang w:val="en-US" w:eastAsia="zh-CN"/>
        </w:rPr>
        <w:tab/>
      </w:r>
      <w:r>
        <w:rPr>
          <w:noProof/>
        </w:rPr>
        <w:t>External safety</w:t>
      </w:r>
      <w:r>
        <w:rPr>
          <w:noProof/>
        </w:rPr>
        <w:tab/>
      </w:r>
      <w:r>
        <w:rPr>
          <w:noProof/>
        </w:rPr>
        <w:fldChar w:fldCharType="begin"/>
      </w:r>
      <w:r>
        <w:rPr>
          <w:noProof/>
        </w:rPr>
        <w:instrText xml:space="preserve"> PAGEREF _Toc79372031 \h </w:instrText>
      </w:r>
      <w:r>
        <w:rPr>
          <w:noProof/>
        </w:rPr>
      </w:r>
      <w:r>
        <w:rPr>
          <w:noProof/>
        </w:rPr>
        <w:fldChar w:fldCharType="separate"/>
      </w:r>
      <w:r>
        <w:rPr>
          <w:noProof/>
        </w:rPr>
        <w:t>8</w:t>
      </w:r>
      <w:r>
        <w:rPr>
          <w:noProof/>
        </w:rPr>
        <w:fldChar w:fldCharType="end"/>
      </w:r>
    </w:p>
    <w:p w14:paraId="76E5F95A" w14:textId="77777777" w:rsidR="00F60673" w:rsidRDefault="00F60673">
      <w:pPr>
        <w:pStyle w:val="INNH1"/>
        <w:rPr>
          <w:b w:val="0"/>
          <w:caps w:val="0"/>
          <w:color w:val="auto"/>
          <w:kern w:val="2"/>
          <w:sz w:val="21"/>
          <w:lang w:val="en-US" w:eastAsia="zh-CN"/>
        </w:rPr>
      </w:pPr>
      <w:r w:rsidRPr="001911F5">
        <w:t>6.</w:t>
      </w:r>
      <w:r>
        <w:rPr>
          <w:b w:val="0"/>
          <w:caps w:val="0"/>
          <w:color w:val="auto"/>
          <w:kern w:val="2"/>
          <w:sz w:val="21"/>
          <w:lang w:val="en-US" w:eastAsia="zh-CN"/>
        </w:rPr>
        <w:tab/>
      </w:r>
      <w:r>
        <w:t>Factors when developing a safety culture in VTS</w:t>
      </w:r>
      <w:r>
        <w:tab/>
      </w:r>
      <w:r>
        <w:fldChar w:fldCharType="begin"/>
      </w:r>
      <w:r>
        <w:instrText xml:space="preserve"> PAGEREF _Toc79372032 \h </w:instrText>
      </w:r>
      <w:r>
        <w:fldChar w:fldCharType="separate"/>
      </w:r>
      <w:r>
        <w:t>8</w:t>
      </w:r>
      <w:r>
        <w:fldChar w:fldCharType="end"/>
      </w:r>
    </w:p>
    <w:p w14:paraId="6F9BFBEF" w14:textId="77777777" w:rsidR="00F60673" w:rsidRDefault="00F60673">
      <w:pPr>
        <w:pStyle w:val="INNH2"/>
        <w:rPr>
          <w:color w:val="auto"/>
          <w:kern w:val="2"/>
          <w:sz w:val="21"/>
          <w:lang w:val="en-US" w:eastAsia="zh-CN"/>
        </w:rPr>
      </w:pPr>
      <w:r w:rsidRPr="001911F5">
        <w:t>6.1.</w:t>
      </w:r>
      <w:r>
        <w:rPr>
          <w:color w:val="auto"/>
          <w:kern w:val="2"/>
          <w:sz w:val="21"/>
          <w:lang w:val="en-US" w:eastAsia="zh-CN"/>
        </w:rPr>
        <w:tab/>
      </w:r>
      <w:r>
        <w:t>VTS quality management system</w:t>
      </w:r>
      <w:r>
        <w:tab/>
      </w:r>
      <w:r>
        <w:fldChar w:fldCharType="begin"/>
      </w:r>
      <w:r>
        <w:instrText xml:space="preserve"> PAGEREF _Toc79372033 \h </w:instrText>
      </w:r>
      <w:r>
        <w:fldChar w:fldCharType="separate"/>
      </w:r>
      <w:r>
        <w:t>8</w:t>
      </w:r>
      <w:r>
        <w:fldChar w:fldCharType="end"/>
      </w:r>
    </w:p>
    <w:p w14:paraId="4E1D04F9" w14:textId="77777777" w:rsidR="00F60673" w:rsidRDefault="00F60673">
      <w:pPr>
        <w:pStyle w:val="INNH2"/>
        <w:rPr>
          <w:color w:val="auto"/>
          <w:kern w:val="2"/>
          <w:sz w:val="21"/>
          <w:lang w:val="en-US" w:eastAsia="zh-CN"/>
        </w:rPr>
      </w:pPr>
      <w:r w:rsidRPr="001911F5">
        <w:t>6.2.</w:t>
      </w:r>
      <w:r>
        <w:rPr>
          <w:color w:val="auto"/>
          <w:kern w:val="2"/>
          <w:sz w:val="21"/>
          <w:lang w:val="en-US" w:eastAsia="zh-CN"/>
        </w:rPr>
        <w:tab/>
      </w:r>
      <w:r>
        <w:t>THE WORKLOAD OF VTS PERSONNEL</w:t>
      </w:r>
      <w:r>
        <w:tab/>
      </w:r>
      <w:r>
        <w:fldChar w:fldCharType="begin"/>
      </w:r>
      <w:r>
        <w:instrText xml:space="preserve"> PAGEREF _Toc79372034 \h </w:instrText>
      </w:r>
      <w:r>
        <w:fldChar w:fldCharType="separate"/>
      </w:r>
      <w:r>
        <w:t>8</w:t>
      </w:r>
      <w:r>
        <w:fldChar w:fldCharType="end"/>
      </w:r>
    </w:p>
    <w:p w14:paraId="4A5495C1" w14:textId="77777777" w:rsidR="00F60673" w:rsidRDefault="00F60673">
      <w:pPr>
        <w:pStyle w:val="INNH2"/>
        <w:rPr>
          <w:color w:val="auto"/>
          <w:kern w:val="2"/>
          <w:sz w:val="21"/>
          <w:lang w:val="en-US" w:eastAsia="zh-CN"/>
        </w:rPr>
      </w:pPr>
      <w:r w:rsidRPr="001911F5">
        <w:t>6.3.</w:t>
      </w:r>
      <w:r>
        <w:rPr>
          <w:color w:val="auto"/>
          <w:kern w:val="2"/>
          <w:sz w:val="21"/>
          <w:lang w:val="en-US" w:eastAsia="zh-CN"/>
        </w:rPr>
        <w:tab/>
      </w:r>
      <w:r>
        <w:t>the differences of cultural</w:t>
      </w:r>
      <w:r>
        <w:tab/>
      </w:r>
      <w:r>
        <w:fldChar w:fldCharType="begin"/>
      </w:r>
      <w:r>
        <w:instrText xml:space="preserve"> PAGEREF _Toc79372035 \h </w:instrText>
      </w:r>
      <w:r>
        <w:fldChar w:fldCharType="separate"/>
      </w:r>
      <w:r>
        <w:t>8</w:t>
      </w:r>
      <w:r>
        <w:fldChar w:fldCharType="end"/>
      </w:r>
    </w:p>
    <w:p w14:paraId="2A01EA07" w14:textId="77777777" w:rsidR="00F60673" w:rsidRDefault="00F60673">
      <w:pPr>
        <w:pStyle w:val="INNH2"/>
        <w:rPr>
          <w:color w:val="auto"/>
          <w:kern w:val="2"/>
          <w:sz w:val="21"/>
          <w:lang w:val="en-US" w:eastAsia="zh-CN"/>
        </w:rPr>
      </w:pPr>
      <w:r w:rsidRPr="001911F5">
        <w:t>6.4.</w:t>
      </w:r>
      <w:r>
        <w:rPr>
          <w:color w:val="auto"/>
          <w:kern w:val="2"/>
          <w:sz w:val="21"/>
          <w:lang w:val="en-US" w:eastAsia="zh-CN"/>
        </w:rPr>
        <w:tab/>
      </w:r>
      <w:r>
        <w:t>emerging technologies</w:t>
      </w:r>
      <w:r>
        <w:tab/>
      </w:r>
      <w:r>
        <w:fldChar w:fldCharType="begin"/>
      </w:r>
      <w:r>
        <w:instrText xml:space="preserve"> PAGEREF _Toc79372036 \h </w:instrText>
      </w:r>
      <w:r>
        <w:fldChar w:fldCharType="separate"/>
      </w:r>
      <w:r>
        <w:t>9</w:t>
      </w:r>
      <w:r>
        <w:fldChar w:fldCharType="end"/>
      </w:r>
    </w:p>
    <w:p w14:paraId="267BCB03" w14:textId="77777777" w:rsidR="00F60673" w:rsidRDefault="00F60673">
      <w:pPr>
        <w:pStyle w:val="INNH2"/>
        <w:rPr>
          <w:color w:val="auto"/>
          <w:kern w:val="2"/>
          <w:sz w:val="21"/>
          <w:lang w:val="en-US" w:eastAsia="zh-CN"/>
        </w:rPr>
      </w:pPr>
      <w:r w:rsidRPr="001911F5">
        <w:t>6.5.</w:t>
      </w:r>
      <w:r>
        <w:rPr>
          <w:color w:val="auto"/>
          <w:kern w:val="2"/>
          <w:sz w:val="21"/>
          <w:lang w:val="en-US" w:eastAsia="zh-CN"/>
        </w:rPr>
        <w:tab/>
      </w:r>
      <w:r>
        <w:t>financial support</w:t>
      </w:r>
      <w:r>
        <w:tab/>
      </w:r>
      <w:r>
        <w:fldChar w:fldCharType="begin"/>
      </w:r>
      <w:r>
        <w:instrText xml:space="preserve"> PAGEREF _Toc79372037 \h </w:instrText>
      </w:r>
      <w:r>
        <w:fldChar w:fldCharType="separate"/>
      </w:r>
      <w:r>
        <w:t>9</w:t>
      </w:r>
      <w:r>
        <w:fldChar w:fldCharType="end"/>
      </w:r>
    </w:p>
    <w:p w14:paraId="7627FBF7" w14:textId="77777777" w:rsidR="00642025" w:rsidRPr="00F55AD7" w:rsidRDefault="009F061E" w:rsidP="00CB7D0F">
      <w:pPr>
        <w:pStyle w:val="Brdtekst"/>
      </w:pPr>
      <w:r>
        <w:rPr>
          <w:rFonts w:eastAsia="Times New Roman" w:cs="Times New Roman"/>
          <w:b/>
          <w:noProof/>
          <w:color w:val="00558C" w:themeColor="accent1"/>
          <w:szCs w:val="20"/>
        </w:rPr>
        <w:fldChar w:fldCharType="end"/>
      </w:r>
    </w:p>
    <w:p w14:paraId="76FA36AD" w14:textId="77777777" w:rsidR="00994D97" w:rsidRPr="00F55AD7" w:rsidRDefault="00994D97" w:rsidP="00C9558A">
      <w:pPr>
        <w:pStyle w:val="ListofFigures"/>
      </w:pPr>
      <w:r w:rsidRPr="00F55AD7">
        <w:t>List of Figures</w:t>
      </w:r>
    </w:p>
    <w:p w14:paraId="7810861A" w14:textId="77777777" w:rsidR="00B369BC" w:rsidRDefault="009F061E">
      <w:pPr>
        <w:pStyle w:val="Figurliste"/>
        <w:rPr>
          <w:i w:val="0"/>
          <w:noProof/>
          <w:color w:val="auto"/>
          <w:kern w:val="2"/>
          <w:sz w:val="21"/>
          <w:lang w:val="en-US" w:eastAsia="zh-CN"/>
        </w:rPr>
      </w:pPr>
      <w:r w:rsidRPr="00F55AD7">
        <w:lastRenderedPageBreak/>
        <w:fldChar w:fldCharType="begin"/>
      </w:r>
      <w:r w:rsidR="00923B4D" w:rsidRPr="00F55AD7">
        <w:instrText xml:space="preserve"> TOC \t "Figure caption" \c </w:instrText>
      </w:r>
      <w:r w:rsidRPr="00F55AD7">
        <w:fldChar w:fldCharType="separate"/>
      </w:r>
      <w:r w:rsidR="00B369BC">
        <w:rPr>
          <w:noProof/>
        </w:rPr>
        <w:t>Figure 1</w:t>
      </w:r>
      <w:r w:rsidR="00B369BC">
        <w:rPr>
          <w:i w:val="0"/>
          <w:noProof/>
          <w:color w:val="auto"/>
          <w:kern w:val="2"/>
          <w:sz w:val="21"/>
          <w:lang w:val="en-US" w:eastAsia="zh-CN"/>
        </w:rPr>
        <w:tab/>
      </w:r>
      <w:r w:rsidR="00B369BC">
        <w:rPr>
          <w:noProof/>
        </w:rPr>
        <w:t>Basic framework of VTS safety culture</w:t>
      </w:r>
      <w:r w:rsidR="00B369BC">
        <w:rPr>
          <w:noProof/>
        </w:rPr>
        <w:tab/>
      </w:r>
      <w:r>
        <w:rPr>
          <w:noProof/>
        </w:rPr>
        <w:fldChar w:fldCharType="begin"/>
      </w:r>
      <w:r w:rsidR="00B369BC">
        <w:rPr>
          <w:noProof/>
        </w:rPr>
        <w:instrText xml:space="preserve"> PAGEREF _Toc67140610 \h </w:instrText>
      </w:r>
      <w:r>
        <w:rPr>
          <w:noProof/>
        </w:rPr>
      </w:r>
      <w:r>
        <w:rPr>
          <w:noProof/>
        </w:rPr>
        <w:fldChar w:fldCharType="separate"/>
      </w:r>
      <w:r w:rsidR="00B369BC">
        <w:rPr>
          <w:noProof/>
        </w:rPr>
        <w:t>6</w:t>
      </w:r>
      <w:r>
        <w:rPr>
          <w:noProof/>
        </w:rPr>
        <w:fldChar w:fldCharType="end"/>
      </w:r>
    </w:p>
    <w:p w14:paraId="2CF58C02" w14:textId="77777777" w:rsidR="005E4659" w:rsidRPr="00176BB8" w:rsidRDefault="009F061E" w:rsidP="00CB7D0F">
      <w:pPr>
        <w:pStyle w:val="Brdtekst"/>
      </w:pPr>
      <w:r w:rsidRPr="00F55AD7">
        <w:fldChar w:fldCharType="end"/>
      </w:r>
    </w:p>
    <w:p w14:paraId="6308E63E" w14:textId="77777777" w:rsidR="00176BB8" w:rsidRPr="00176BB8" w:rsidRDefault="00176BB8" w:rsidP="002E560E">
      <w:pPr>
        <w:pStyle w:val="Figurliste"/>
      </w:pPr>
    </w:p>
    <w:p w14:paraId="6775B73B" w14:textId="77777777" w:rsidR="00790277" w:rsidRPr="00462095" w:rsidRDefault="00790277" w:rsidP="00462095">
      <w:pPr>
        <w:pStyle w:val="Brdtekst"/>
        <w:sectPr w:rsidR="00790277" w:rsidRPr="00462095"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2A03430D" w14:textId="77777777" w:rsidR="004944C8" w:rsidRPr="00F55AD7" w:rsidRDefault="00247888" w:rsidP="0006202B">
      <w:pPr>
        <w:pStyle w:val="Overskrift1"/>
        <w:numPr>
          <w:ilvl w:val="0"/>
          <w:numId w:val="15"/>
        </w:numPr>
        <w:tabs>
          <w:tab w:val="clear" w:pos="1418"/>
          <w:tab w:val="num" w:pos="0"/>
        </w:tabs>
        <w:ind w:left="709"/>
      </w:pPr>
      <w:bookmarkStart w:id="3" w:name="_Toc79372005"/>
      <w:r w:rsidRPr="00247888">
        <w:lastRenderedPageBreak/>
        <w:t>Introduction</w:t>
      </w:r>
      <w:bookmarkEnd w:id="3"/>
    </w:p>
    <w:p w14:paraId="5A3023C9" w14:textId="77777777" w:rsidR="003A6A32" w:rsidRDefault="003A6A32" w:rsidP="003A6A32">
      <w:pPr>
        <w:pStyle w:val="Heading1separationline"/>
      </w:pPr>
    </w:p>
    <w:p w14:paraId="03D9BC9A" w14:textId="77777777" w:rsidR="00247888" w:rsidRDefault="00247888" w:rsidP="00BA1C02">
      <w:pPr>
        <w:pStyle w:val="Brdtekst"/>
      </w:pPr>
      <w:bookmarkStart w:id="4" w:name="_Hlk59195931"/>
      <w:r w:rsidRPr="00247888">
        <w:t xml:space="preserve">According to the internationally recognized concept and theory of safety culture, all accidents can be prevented, and all hidden dangers of safe operation can be controlled. Therefore, safety culture plays an irreplaceable role in ensuring the high-quality operation of VTS and realizing the high-quality development of VTS. The process of </w:t>
      </w:r>
      <w:r w:rsidR="00ED7F3F">
        <w:rPr>
          <w:rFonts w:hint="eastAsia"/>
          <w:lang w:eastAsia="zh-CN"/>
        </w:rPr>
        <w:t>develop</w:t>
      </w:r>
      <w:r w:rsidR="00ED7F3F" w:rsidRPr="00247888">
        <w:t xml:space="preserve">ing </w:t>
      </w:r>
      <w:r w:rsidRPr="00247888">
        <w:t xml:space="preserve">a safety culture is essentially the process of advocating VTS safety concepts, regulating the safety behavior of VTS personnel, and improving the safety quality of VTS personnel. </w:t>
      </w:r>
    </w:p>
    <w:p w14:paraId="5325069C" w14:textId="77777777" w:rsidR="00362816" w:rsidRDefault="00E87D76" w:rsidP="009217F2">
      <w:pPr>
        <w:pStyle w:val="Brdtekst"/>
      </w:pPr>
      <w:moveFromRangeStart w:id="5" w:author="Ski, Trond" w:date="2021-10-04T12:33:00Z" w:name="move84243199"/>
      <w:moveFrom w:id="6" w:author="Ski, Trond" w:date="2021-10-04T12:33:00Z">
        <w:r w:rsidRPr="00E87D76" w:rsidDel="002F36C0">
          <w:t>The purpose of this guide</w:t>
        </w:r>
        <w:r w:rsidDel="002F36C0">
          <w:t>line</w:t>
        </w:r>
        <w:r w:rsidRPr="00E87D76" w:rsidDel="002F36C0">
          <w:t xml:space="preserve"> is to provide guidance for the </w:t>
        </w:r>
        <w:r w:rsidDel="002F36C0">
          <w:t>development</w:t>
        </w:r>
        <w:r w:rsidRPr="00E87D76" w:rsidDel="002F36C0">
          <w:t xml:space="preserve"> of a safety culture in the VTS center.</w:t>
        </w:r>
      </w:moveFrom>
      <w:moveFromRangeEnd w:id="5"/>
      <w:r w:rsidRPr="00E87D76">
        <w:t xml:space="preserve"> </w:t>
      </w:r>
      <w:bookmarkStart w:id="7" w:name="_Hlk59195221"/>
      <w:bookmarkEnd w:id="4"/>
      <w:r w:rsidR="00362816">
        <w:t xml:space="preserve"> </w:t>
      </w:r>
    </w:p>
    <w:p w14:paraId="4E7B5E05" w14:textId="77777777" w:rsidR="002F36C0" w:rsidRDefault="002F36C0" w:rsidP="0006202B">
      <w:pPr>
        <w:pStyle w:val="Overskrift1"/>
        <w:numPr>
          <w:ilvl w:val="0"/>
          <w:numId w:val="15"/>
        </w:numPr>
        <w:tabs>
          <w:tab w:val="clear" w:pos="1418"/>
          <w:tab w:val="num" w:pos="0"/>
        </w:tabs>
        <w:ind w:left="709"/>
        <w:rPr>
          <w:ins w:id="8" w:author="Ski, Trond" w:date="2021-10-04T12:32:00Z"/>
        </w:rPr>
      </w:pPr>
      <w:bookmarkStart w:id="9" w:name="_Toc79372006"/>
      <w:bookmarkEnd w:id="7"/>
      <w:commentRangeStart w:id="10"/>
      <w:ins w:id="11" w:author="Ski, Trond" w:date="2021-10-04T12:32:00Z">
        <w:r>
          <w:t>Document purpose</w:t>
        </w:r>
      </w:ins>
      <w:commentRangeEnd w:id="10"/>
      <w:ins w:id="12" w:author="Ski, Trond" w:date="2021-10-04T12:36:00Z">
        <w:r>
          <w:rPr>
            <w:rStyle w:val="Merknadsreferanse"/>
            <w:rFonts w:asciiTheme="minorHAnsi" w:eastAsiaTheme="minorEastAsia" w:hAnsiTheme="minorHAnsi" w:cstheme="minorBidi"/>
            <w:b w:val="0"/>
            <w:bCs w:val="0"/>
            <w:caps w:val="0"/>
            <w:color w:val="auto"/>
          </w:rPr>
          <w:commentReference w:id="10"/>
        </w:r>
      </w:ins>
    </w:p>
    <w:p w14:paraId="6DD2CD5D" w14:textId="77777777" w:rsidR="002F36C0" w:rsidRDefault="002F36C0" w:rsidP="00126B57">
      <w:pPr>
        <w:rPr>
          <w:ins w:id="13" w:author="Ski, Trond" w:date="2021-10-04T12:38:00Z"/>
          <w:sz w:val="22"/>
        </w:rPr>
      </w:pPr>
      <w:ins w:id="14" w:author="Ski, Trond" w:date="2021-10-04T12:33:00Z">
        <w:r w:rsidRPr="00126B57">
          <w:rPr>
            <w:sz w:val="22"/>
          </w:rPr>
          <w:t xml:space="preserve">VTS safety culture plays an important role in ensuring the safety operation of VTS and realizing the purpose of VTS to improve the safety and efficiency of vessel traffic in the VTS area. </w:t>
        </w:r>
      </w:ins>
      <w:ins w:id="15" w:author="Ski, Trond" w:date="2021-10-04T12:38:00Z">
        <w:r w:rsidRPr="00126B57">
          <w:rPr>
            <w:sz w:val="22"/>
          </w:rPr>
          <w:t>Since IALA already have establish guidance on several of the topics that falls within the term “safety culture”</w:t>
        </w:r>
      </w:ins>
      <w:ins w:id="16" w:author="Ski, Trond" w:date="2021-10-04T12:39:00Z">
        <w:r>
          <w:rPr>
            <w:sz w:val="22"/>
          </w:rPr>
          <w:t xml:space="preserve">, the purpose of this guideline is to </w:t>
        </w:r>
        <w:r w:rsidRPr="002F36C0">
          <w:rPr>
            <w:sz w:val="22"/>
          </w:rPr>
          <w:t>promote focus on the subject and to provide links to guidance developed.</w:t>
        </w:r>
      </w:ins>
    </w:p>
    <w:p w14:paraId="4B1D6A09" w14:textId="77777777" w:rsidR="002F36C0" w:rsidRDefault="002F36C0" w:rsidP="00126B57">
      <w:pPr>
        <w:rPr>
          <w:ins w:id="17" w:author="Ski, Trond" w:date="2021-10-04T12:40:00Z"/>
          <w:sz w:val="22"/>
        </w:rPr>
      </w:pPr>
    </w:p>
    <w:p w14:paraId="4279C1D9" w14:textId="77777777" w:rsidR="002F36C0" w:rsidRPr="00126B57" w:rsidRDefault="002F36C0" w:rsidP="00126B57">
      <w:pPr>
        <w:rPr>
          <w:ins w:id="18" w:author="Ski, Trond" w:date="2021-10-04T12:33:00Z"/>
          <w:sz w:val="22"/>
        </w:rPr>
      </w:pPr>
      <w:ins w:id="19" w:author="Ski, Trond" w:date="2021-10-04T12:33:00Z">
        <w:r w:rsidRPr="00126B57">
          <w:rPr>
            <w:sz w:val="22"/>
          </w:rPr>
          <w:t xml:space="preserve">Conferring with existing VTS stakeholders will provide a general idea of how VTS safety culture could be developed. </w:t>
        </w:r>
      </w:ins>
    </w:p>
    <w:p w14:paraId="540E6EDB" w14:textId="77777777" w:rsidR="002F36C0" w:rsidRPr="00126B57" w:rsidRDefault="002F36C0" w:rsidP="00126B57">
      <w:pPr>
        <w:rPr>
          <w:ins w:id="20" w:author="Ski, Trond" w:date="2021-10-04T12:33:00Z"/>
          <w:sz w:val="22"/>
        </w:rPr>
      </w:pPr>
    </w:p>
    <w:p w14:paraId="48BFBD45" w14:textId="77777777" w:rsidR="002F36C0" w:rsidRPr="00126B57" w:rsidRDefault="002F36C0" w:rsidP="00126B57">
      <w:pPr>
        <w:rPr>
          <w:ins w:id="21" w:author="Ski, Trond" w:date="2021-10-04T12:33:00Z"/>
          <w:sz w:val="22"/>
        </w:rPr>
      </w:pPr>
      <w:ins w:id="22" w:author="Ski, Trond" w:date="2021-10-04T12:33:00Z">
        <w:r w:rsidRPr="00126B57">
          <w:rPr>
            <w:sz w:val="22"/>
          </w:rPr>
          <w:t>This Guideline is not intended to be prescriptive, rather it presents factors that should be considered when developing a safety culture in VTS centre.</w:t>
        </w:r>
      </w:ins>
    </w:p>
    <w:p w14:paraId="7ECCE79D" w14:textId="77777777" w:rsidR="002F36C0" w:rsidRPr="00126B57" w:rsidRDefault="002F36C0" w:rsidP="00126B57">
      <w:pPr>
        <w:rPr>
          <w:ins w:id="23" w:author="Ski, Trond" w:date="2021-10-04T12:33:00Z"/>
          <w:sz w:val="22"/>
        </w:rPr>
      </w:pPr>
    </w:p>
    <w:p w14:paraId="15DE734A" w14:textId="77777777" w:rsidR="002F36C0" w:rsidRDefault="002F36C0" w:rsidP="00126B57">
      <w:pPr>
        <w:rPr>
          <w:ins w:id="24" w:author="Ski, Trond" w:date="2021-10-04T12:40:00Z"/>
          <w:sz w:val="22"/>
        </w:rPr>
      </w:pPr>
      <w:moveToRangeStart w:id="25" w:author="Ski, Trond" w:date="2021-10-04T12:33:00Z" w:name="move84243199"/>
      <w:moveTo w:id="26" w:author="Ski, Trond" w:date="2021-10-04T12:33:00Z">
        <w:del w:id="27" w:author="Ski, Trond" w:date="2021-10-04T12:40:00Z">
          <w:r w:rsidRPr="00126B57" w:rsidDel="002F36C0">
            <w:rPr>
              <w:sz w:val="22"/>
            </w:rPr>
            <w:delText>The purpose of this guideline is to provide guidance for the development of a safety culture in the VTS center.</w:delText>
          </w:r>
        </w:del>
      </w:moveTo>
      <w:moveToRangeEnd w:id="25"/>
    </w:p>
    <w:p w14:paraId="11F99E19" w14:textId="77777777" w:rsidR="002F36C0" w:rsidRPr="00126B57" w:rsidRDefault="002F36C0" w:rsidP="00126B57">
      <w:pPr>
        <w:rPr>
          <w:ins w:id="28" w:author="Ski, Trond" w:date="2021-10-04T12:32:00Z"/>
          <w:sz w:val="22"/>
        </w:rPr>
      </w:pPr>
    </w:p>
    <w:p w14:paraId="3032F21C" w14:textId="77777777" w:rsidR="0046464D" w:rsidRPr="00F55AD7" w:rsidRDefault="00E87D76" w:rsidP="0006202B">
      <w:pPr>
        <w:pStyle w:val="Overskrift1"/>
        <w:numPr>
          <w:ilvl w:val="0"/>
          <w:numId w:val="15"/>
        </w:numPr>
        <w:tabs>
          <w:tab w:val="clear" w:pos="1418"/>
          <w:tab w:val="num" w:pos="0"/>
        </w:tabs>
        <w:ind w:left="709"/>
      </w:pPr>
      <w:commentRangeStart w:id="29"/>
      <w:r w:rsidRPr="00E87D76">
        <w:t>Definition</w:t>
      </w:r>
      <w:commentRangeEnd w:id="29"/>
      <w:r w:rsidR="00B10F40">
        <w:rPr>
          <w:rStyle w:val="Merknadsreferanse"/>
          <w:rFonts w:asciiTheme="minorHAnsi" w:eastAsiaTheme="minorEastAsia" w:hAnsiTheme="minorHAnsi" w:cstheme="minorBidi"/>
          <w:b w:val="0"/>
          <w:bCs w:val="0"/>
          <w:caps w:val="0"/>
          <w:color w:val="auto"/>
        </w:rPr>
        <w:commentReference w:id="29"/>
      </w:r>
      <w:r w:rsidRPr="00E87D76">
        <w:t xml:space="preserve"> of VTS safety culture</w:t>
      </w:r>
      <w:bookmarkEnd w:id="9"/>
    </w:p>
    <w:p w14:paraId="2D7EEB86" w14:textId="77777777" w:rsidR="0046464D" w:rsidRPr="00F55AD7" w:rsidRDefault="0046464D" w:rsidP="0046464D">
      <w:pPr>
        <w:pStyle w:val="Heading1separationline"/>
      </w:pPr>
    </w:p>
    <w:p w14:paraId="791E34DD" w14:textId="77777777" w:rsidR="00B10F40" w:rsidRDefault="00B10F40" w:rsidP="00E87D76">
      <w:pPr>
        <w:pStyle w:val="Brdtekst"/>
        <w:rPr>
          <w:ins w:id="30" w:author="Ski, Trond" w:date="2021-10-04T12:45:00Z"/>
        </w:rPr>
      </w:pPr>
      <w:ins w:id="31" w:author="Ski, Trond" w:date="2021-10-04T12:45:00Z">
        <w:r>
          <w:t>The HSE International Advisory committee define safety culture as:</w:t>
        </w:r>
      </w:ins>
    </w:p>
    <w:p w14:paraId="16DF038A" w14:textId="77777777" w:rsidR="00B10F40" w:rsidRDefault="00B10F40" w:rsidP="00E87D76">
      <w:pPr>
        <w:pStyle w:val="Brdtekst"/>
        <w:rPr>
          <w:ins w:id="32" w:author="Ski, Trond" w:date="2021-10-04T12:43:00Z"/>
        </w:rPr>
      </w:pPr>
      <w:ins w:id="33" w:author="Ski, Trond" w:date="2021-10-04T12:44:00Z">
        <w:r w:rsidRPr="00126B57">
          <w:rPr>
            <w:i/>
          </w:rPr>
          <w:t>The safety culture of an organization is the product of induviduals and group values, attitudes, perceptions, competencies, and patterns of behaviour that determine the commitment to, and the style and proficiency of an organizations health and safety management.</w:t>
        </w:r>
        <w:r>
          <w:rPr>
            <w:rStyle w:val="Fotnotereferanse"/>
          </w:rPr>
          <w:footnoteReference w:id="1"/>
        </w:r>
      </w:ins>
    </w:p>
    <w:p w14:paraId="0497855A" w14:textId="77777777" w:rsidR="00E87D76" w:rsidRDefault="00B10F40" w:rsidP="00E87D76">
      <w:pPr>
        <w:pStyle w:val="Brdtekst"/>
      </w:pPr>
      <w:ins w:id="35" w:author="Ski, Trond" w:date="2021-10-04T12:47:00Z">
        <w:r>
          <w:t xml:space="preserve">From the perspective of </w:t>
        </w:r>
      </w:ins>
      <w:r w:rsidR="00E87D76">
        <w:t>VTS</w:t>
      </w:r>
      <w:ins w:id="36" w:author="Ski, Trond" w:date="2021-10-04T12:47:00Z">
        <w:r>
          <w:t xml:space="preserve">, </w:t>
        </w:r>
      </w:ins>
      <w:del w:id="37" w:author="Ski, Trond" w:date="2021-10-04T12:47:00Z">
        <w:r w:rsidR="00E87D76" w:rsidDel="00B10F40">
          <w:delText xml:space="preserve"> </w:delText>
        </w:r>
      </w:del>
      <w:r w:rsidR="00E87D76">
        <w:t>safety culture refers to the sum of VTS personnel's ideology, way of thinking, ethics, values and other spirits, ideas, behaviors and physical state of VTS safety. Has the following characteristics:</w:t>
      </w:r>
    </w:p>
    <w:p w14:paraId="43E3745C" w14:textId="77777777" w:rsidR="00E87D76" w:rsidRPr="007E290B" w:rsidRDefault="00E87D76" w:rsidP="0006202B">
      <w:pPr>
        <w:pStyle w:val="Bullet1"/>
        <w:numPr>
          <w:ilvl w:val="0"/>
          <w:numId w:val="19"/>
        </w:numPr>
      </w:pPr>
      <w:r w:rsidRPr="007E290B">
        <w:t>Gradually formed in the operation of VTS</w:t>
      </w:r>
      <w:r w:rsidR="007E290B">
        <w:rPr>
          <w:rFonts w:hint="eastAsia"/>
          <w:lang w:eastAsia="zh-CN"/>
        </w:rPr>
        <w:t>；</w:t>
      </w:r>
    </w:p>
    <w:p w14:paraId="07F3BCC6" w14:textId="77777777" w:rsidR="00E87D76" w:rsidRPr="007E290B" w:rsidRDefault="00E87D76" w:rsidP="0006202B">
      <w:pPr>
        <w:pStyle w:val="Bullet1"/>
        <w:numPr>
          <w:ilvl w:val="0"/>
          <w:numId w:val="19"/>
        </w:numPr>
      </w:pPr>
      <w:r w:rsidRPr="007E290B">
        <w:t>Accepted and followed by all VTS personnel</w:t>
      </w:r>
      <w:r w:rsidR="007E290B">
        <w:rPr>
          <w:rFonts w:hint="eastAsia"/>
          <w:lang w:eastAsia="zh-CN"/>
        </w:rPr>
        <w:t>；</w:t>
      </w:r>
    </w:p>
    <w:p w14:paraId="2C9DB91E" w14:textId="77777777" w:rsidR="00E87D76" w:rsidRPr="007E290B" w:rsidRDefault="00E87D76" w:rsidP="0006202B">
      <w:pPr>
        <w:pStyle w:val="Bullet1"/>
        <w:numPr>
          <w:ilvl w:val="0"/>
          <w:numId w:val="19"/>
        </w:numPr>
      </w:pPr>
      <w:r w:rsidRPr="007E290B">
        <w:t>Has its own characteristics</w:t>
      </w:r>
      <w:r w:rsidR="007E290B">
        <w:rPr>
          <w:rFonts w:hint="eastAsia"/>
          <w:lang w:eastAsia="zh-CN"/>
        </w:rPr>
        <w:t>；</w:t>
      </w:r>
    </w:p>
    <w:p w14:paraId="39D38ECA" w14:textId="77777777" w:rsidR="00362816" w:rsidRDefault="00E87D76" w:rsidP="0006202B">
      <w:pPr>
        <w:pStyle w:val="Bullet1"/>
        <w:numPr>
          <w:ilvl w:val="0"/>
          <w:numId w:val="19"/>
        </w:numPr>
      </w:pPr>
      <w:r w:rsidRPr="007E290B">
        <w:t>An essential part of VTS operation.</w:t>
      </w:r>
    </w:p>
    <w:p w14:paraId="04199B87" w14:textId="77777777" w:rsidR="00977B14" w:rsidRDefault="00E92993" w:rsidP="0006202B">
      <w:pPr>
        <w:pStyle w:val="Overskrift1"/>
        <w:numPr>
          <w:ilvl w:val="0"/>
          <w:numId w:val="15"/>
        </w:numPr>
        <w:tabs>
          <w:tab w:val="clear" w:pos="1418"/>
          <w:tab w:val="num" w:pos="0"/>
        </w:tabs>
        <w:ind w:left="709"/>
      </w:pPr>
      <w:bookmarkStart w:id="38" w:name="_Toc79372007"/>
      <w:r w:rsidRPr="00E92993">
        <w:t xml:space="preserve">Principles for </w:t>
      </w:r>
      <w:r w:rsidRPr="00126B57">
        <w:rPr>
          <w:highlight w:val="yellow"/>
        </w:rPr>
        <w:t>developing</w:t>
      </w:r>
      <w:r w:rsidRPr="00E92993">
        <w:t xml:space="preserve"> VTS safety culture</w:t>
      </w:r>
      <w:bookmarkEnd w:id="38"/>
    </w:p>
    <w:p w14:paraId="657029BC" w14:textId="77777777" w:rsidR="00977B14" w:rsidRPr="00977B14" w:rsidRDefault="00977B14" w:rsidP="00977B14">
      <w:pPr>
        <w:pStyle w:val="Heading1separationline"/>
      </w:pPr>
    </w:p>
    <w:p w14:paraId="1AFE0B22" w14:textId="77777777" w:rsidR="00E92993" w:rsidRDefault="00E92993" w:rsidP="00E92993">
      <w:pPr>
        <w:pStyle w:val="Brdtekst"/>
      </w:pPr>
      <w:r>
        <w:t xml:space="preserve">The </w:t>
      </w:r>
      <w:r w:rsidR="00ED7F3F" w:rsidRPr="00126B57">
        <w:rPr>
          <w:highlight w:val="yellow"/>
          <w:lang w:eastAsia="zh-CN"/>
        </w:rPr>
        <w:t>development</w:t>
      </w:r>
      <w:r w:rsidR="00ED7F3F">
        <w:t xml:space="preserve"> </w:t>
      </w:r>
      <w:r>
        <w:t xml:space="preserve">of VTS </w:t>
      </w:r>
      <w:r w:rsidR="00ED7F3F">
        <w:rPr>
          <w:rFonts w:hint="eastAsia"/>
          <w:lang w:eastAsia="zh-CN"/>
        </w:rPr>
        <w:t xml:space="preserve">safety </w:t>
      </w:r>
      <w:r>
        <w:t xml:space="preserve">culture should follow the </w:t>
      </w:r>
      <w:commentRangeStart w:id="39"/>
      <w:r>
        <w:t>following four principles</w:t>
      </w:r>
      <w:commentRangeEnd w:id="39"/>
      <w:r w:rsidR="00B10F40">
        <w:rPr>
          <w:rStyle w:val="Merknadsreferanse"/>
        </w:rPr>
        <w:commentReference w:id="39"/>
      </w:r>
      <w:r>
        <w:t>: consistency, full participation, openness and sustainability.</w:t>
      </w:r>
    </w:p>
    <w:p w14:paraId="1EFDD82B" w14:textId="77777777" w:rsidR="00E92993" w:rsidRDefault="00E92993" w:rsidP="0006202B">
      <w:pPr>
        <w:pStyle w:val="Overskrift2"/>
        <w:numPr>
          <w:ilvl w:val="1"/>
          <w:numId w:val="15"/>
        </w:numPr>
      </w:pPr>
      <w:bookmarkStart w:id="40" w:name="_Toc79372008"/>
      <w:r>
        <w:lastRenderedPageBreak/>
        <w:t>Consistency</w:t>
      </w:r>
      <w:bookmarkEnd w:id="40"/>
    </w:p>
    <w:p w14:paraId="0B5AA1AC" w14:textId="77777777" w:rsidR="00E92993" w:rsidRPr="00E92993" w:rsidRDefault="00E92993" w:rsidP="00E92993">
      <w:pPr>
        <w:pStyle w:val="Heading2separationline"/>
      </w:pPr>
    </w:p>
    <w:p w14:paraId="2EF8F1DE" w14:textId="77777777" w:rsidR="00E92993" w:rsidRDefault="00504F0B" w:rsidP="00E92993">
      <w:pPr>
        <w:pStyle w:val="Brdtekst"/>
      </w:pPr>
      <w:r w:rsidRPr="00504F0B">
        <w:t xml:space="preserve">When the VTS </w:t>
      </w:r>
      <w:r w:rsidR="00ED7F3F">
        <w:rPr>
          <w:rFonts w:hint="eastAsia"/>
          <w:lang w:eastAsia="zh-CN"/>
        </w:rPr>
        <w:t>provider</w:t>
      </w:r>
      <w:r w:rsidRPr="00504F0B">
        <w:t xml:space="preserve"> develops a safety culture,  should fully consider and be consistent with the VTS operational goals.</w:t>
      </w:r>
    </w:p>
    <w:p w14:paraId="1F6395D6" w14:textId="5C66FAD2" w:rsidR="00E92993" w:rsidRDefault="00E6612E" w:rsidP="0006202B">
      <w:pPr>
        <w:pStyle w:val="Overskrift2"/>
        <w:numPr>
          <w:ilvl w:val="1"/>
          <w:numId w:val="15"/>
        </w:numPr>
      </w:pPr>
      <w:bookmarkStart w:id="41" w:name="_Toc79372009"/>
      <w:r>
        <w:t>F</w:t>
      </w:r>
      <w:r w:rsidR="00504F0B">
        <w:t>u</w:t>
      </w:r>
      <w:r w:rsidR="00E92993">
        <w:t>ll participation</w:t>
      </w:r>
      <w:bookmarkEnd w:id="41"/>
    </w:p>
    <w:p w14:paraId="4A77F175" w14:textId="77777777" w:rsidR="00504F0B" w:rsidRPr="00504F0B" w:rsidRDefault="00504F0B" w:rsidP="00504F0B">
      <w:pPr>
        <w:pStyle w:val="Heading2separationline"/>
      </w:pPr>
    </w:p>
    <w:p w14:paraId="7676F09D" w14:textId="77777777" w:rsidR="00E92993" w:rsidRDefault="00504F0B" w:rsidP="00E92993">
      <w:pPr>
        <w:pStyle w:val="Brdtekst"/>
      </w:pPr>
      <w:r w:rsidRPr="00504F0B">
        <w:t xml:space="preserve">The VTS safety culture is related to all the personnel of the VTS </w:t>
      </w:r>
      <w:r w:rsidR="00ED7F3F">
        <w:rPr>
          <w:rFonts w:hint="eastAsia"/>
          <w:lang w:eastAsia="zh-CN"/>
        </w:rPr>
        <w:t>provider</w:t>
      </w:r>
      <w:r w:rsidRPr="00504F0B">
        <w:t>. Therefore, the participation of every VTS personnel is required during the construction process.</w:t>
      </w:r>
    </w:p>
    <w:p w14:paraId="4BF9B271" w14:textId="77777777" w:rsidR="00E92993" w:rsidRDefault="00E92993" w:rsidP="0006202B">
      <w:pPr>
        <w:pStyle w:val="Overskrift2"/>
        <w:numPr>
          <w:ilvl w:val="1"/>
          <w:numId w:val="15"/>
        </w:numPr>
      </w:pPr>
      <w:bookmarkStart w:id="42" w:name="_Toc79372010"/>
      <w:r>
        <w:t>Openness</w:t>
      </w:r>
      <w:bookmarkEnd w:id="42"/>
    </w:p>
    <w:p w14:paraId="453F792F" w14:textId="77777777" w:rsidR="00504F0B" w:rsidRPr="00504F0B" w:rsidRDefault="00504F0B" w:rsidP="00504F0B">
      <w:pPr>
        <w:pStyle w:val="Heading2separationline"/>
      </w:pPr>
      <w:bookmarkStart w:id="43" w:name="_GoBack"/>
      <w:bookmarkEnd w:id="43"/>
    </w:p>
    <w:p w14:paraId="2F18DBA3" w14:textId="77777777" w:rsidR="00E92993" w:rsidRDefault="00E92993" w:rsidP="00E92993">
      <w:pPr>
        <w:pStyle w:val="Brdtekst"/>
      </w:pPr>
      <w:r>
        <w:t xml:space="preserve">The safety culture of each VTS </w:t>
      </w:r>
      <w:r w:rsidR="00ED7F3F">
        <w:rPr>
          <w:rFonts w:hint="eastAsia"/>
          <w:lang w:eastAsia="zh-CN"/>
        </w:rPr>
        <w:t>provider</w:t>
      </w:r>
      <w:r w:rsidR="00ED7F3F">
        <w:t xml:space="preserve"> </w:t>
      </w:r>
      <w:r>
        <w:t>shall be open to stakeholders and their opinions shall be solicited during the construction process to improve the VTS safety culture.</w:t>
      </w:r>
    </w:p>
    <w:p w14:paraId="67AED4B4" w14:textId="77777777" w:rsidR="00E92993" w:rsidRDefault="00504F0B" w:rsidP="0006202B">
      <w:pPr>
        <w:pStyle w:val="Overskrift2"/>
        <w:numPr>
          <w:ilvl w:val="1"/>
          <w:numId w:val="15"/>
        </w:numPr>
      </w:pPr>
      <w:bookmarkStart w:id="44" w:name="_Toc79372011"/>
      <w:r w:rsidRPr="00504F0B">
        <w:t>Sustainable</w:t>
      </w:r>
      <w:bookmarkEnd w:id="44"/>
    </w:p>
    <w:p w14:paraId="3922EB16" w14:textId="77777777" w:rsidR="00504F0B" w:rsidRPr="00504F0B" w:rsidRDefault="00504F0B" w:rsidP="00504F0B">
      <w:pPr>
        <w:pStyle w:val="Heading2separationline"/>
      </w:pPr>
    </w:p>
    <w:p w14:paraId="0BA181D6" w14:textId="77777777" w:rsidR="00C00D70" w:rsidRPr="00C00D70" w:rsidRDefault="00ED7F3F" w:rsidP="00C00D70">
      <w:pPr>
        <w:pStyle w:val="Brdtekst"/>
      </w:pPr>
      <w:r w:rsidRPr="00ED7F3F">
        <w:t>In order to ensure the effectiveness of safety culture, VTS safety culture should be a dynamic mechanism that can be modified and improved.</w:t>
      </w:r>
    </w:p>
    <w:p w14:paraId="4DFEB639" w14:textId="77777777" w:rsidR="00D04B10" w:rsidRDefault="00D04B10" w:rsidP="0006202B">
      <w:pPr>
        <w:pStyle w:val="Overskrift1"/>
        <w:numPr>
          <w:ilvl w:val="0"/>
          <w:numId w:val="15"/>
        </w:numPr>
        <w:tabs>
          <w:tab w:val="clear" w:pos="1418"/>
          <w:tab w:val="num" w:pos="0"/>
        </w:tabs>
        <w:ind w:left="709"/>
        <w:rPr>
          <w:ins w:id="45" w:author="Ski, Trond" w:date="2021-10-04T12:58:00Z"/>
        </w:rPr>
      </w:pPr>
      <w:bookmarkStart w:id="46" w:name="_Toc79372012"/>
      <w:commentRangeStart w:id="47"/>
      <w:commentRangeStart w:id="48"/>
      <w:commentRangeStart w:id="49"/>
      <w:ins w:id="50" w:author="Ski, Trond" w:date="2021-10-04T12:58:00Z">
        <w:r>
          <w:t>Elements of Safety Culture</w:t>
        </w:r>
        <w:commentRangeEnd w:id="47"/>
        <w:r>
          <w:rPr>
            <w:rStyle w:val="Merknadsreferanse"/>
            <w:rFonts w:asciiTheme="minorHAnsi" w:eastAsiaTheme="minorEastAsia" w:hAnsiTheme="minorHAnsi" w:cstheme="minorBidi"/>
            <w:b w:val="0"/>
            <w:bCs w:val="0"/>
            <w:caps w:val="0"/>
            <w:color w:val="auto"/>
          </w:rPr>
          <w:commentReference w:id="47"/>
        </w:r>
      </w:ins>
      <w:commentRangeEnd w:id="48"/>
      <w:commentRangeEnd w:id="49"/>
      <w:ins w:id="51" w:author="Ski, Trond" w:date="2021-10-04T23:36:00Z">
        <w:r w:rsidR="00CB6D3D">
          <w:rPr>
            <w:rStyle w:val="Merknadsreferanse"/>
            <w:rFonts w:asciiTheme="minorHAnsi" w:eastAsiaTheme="minorEastAsia" w:hAnsiTheme="minorHAnsi" w:cstheme="minorBidi"/>
            <w:b w:val="0"/>
            <w:bCs w:val="0"/>
            <w:caps w:val="0"/>
            <w:color w:val="auto"/>
          </w:rPr>
          <w:commentReference w:id="49"/>
        </w:r>
      </w:ins>
      <w:ins w:id="52" w:author="Ski, Trond" w:date="2021-10-04T22:17:00Z">
        <w:r w:rsidR="00304E27">
          <w:rPr>
            <w:rStyle w:val="Merknadsreferanse"/>
            <w:rFonts w:asciiTheme="minorHAnsi" w:eastAsiaTheme="minorEastAsia" w:hAnsiTheme="minorHAnsi" w:cstheme="minorBidi"/>
            <w:b w:val="0"/>
            <w:bCs w:val="0"/>
            <w:caps w:val="0"/>
            <w:color w:val="auto"/>
          </w:rPr>
          <w:commentReference w:id="48"/>
        </w:r>
      </w:ins>
    </w:p>
    <w:p w14:paraId="3FA18D7C" w14:textId="77777777" w:rsidR="00AF5EA1" w:rsidRDefault="00AF5EA1" w:rsidP="0006202B">
      <w:pPr>
        <w:pStyle w:val="Overskrift1"/>
        <w:numPr>
          <w:ilvl w:val="0"/>
          <w:numId w:val="15"/>
        </w:numPr>
        <w:tabs>
          <w:tab w:val="clear" w:pos="1418"/>
          <w:tab w:val="num" w:pos="0"/>
        </w:tabs>
        <w:ind w:left="709"/>
      </w:pPr>
      <w:commentRangeStart w:id="53"/>
      <w:r w:rsidRPr="00AF5EA1">
        <w:t>Basic framework of VTS safety culture</w:t>
      </w:r>
      <w:bookmarkEnd w:id="46"/>
      <w:commentRangeEnd w:id="53"/>
      <w:r w:rsidR="00D04B10">
        <w:rPr>
          <w:rStyle w:val="Merknadsreferanse"/>
          <w:rFonts w:asciiTheme="minorHAnsi" w:eastAsiaTheme="minorEastAsia" w:hAnsiTheme="minorHAnsi" w:cstheme="minorBidi"/>
          <w:b w:val="0"/>
          <w:bCs w:val="0"/>
          <w:caps w:val="0"/>
          <w:color w:val="auto"/>
        </w:rPr>
        <w:commentReference w:id="53"/>
      </w:r>
    </w:p>
    <w:p w14:paraId="33BDB3A7" w14:textId="77777777" w:rsidR="00AF5EA1" w:rsidRPr="00AF5EA1" w:rsidRDefault="00AF5EA1" w:rsidP="00AF5EA1">
      <w:pPr>
        <w:pStyle w:val="Heading1separationline"/>
      </w:pPr>
    </w:p>
    <w:p w14:paraId="0FA1CCD6" w14:textId="77777777" w:rsidR="00AF5EA1" w:rsidRDefault="00AF5EA1" w:rsidP="00AF5EA1">
      <w:pPr>
        <w:pStyle w:val="Brdtekst"/>
      </w:pPr>
      <w:r w:rsidRPr="00AF5EA1">
        <w:t xml:space="preserve">The basic framework of VTS safety culture includes at least four parts: safety concept, safety </w:t>
      </w:r>
      <w:r w:rsidR="004C5F09" w:rsidRPr="004C5F09">
        <w:t>regulatory</w:t>
      </w:r>
      <w:r w:rsidRPr="00AF5EA1">
        <w:t>, safety behavior and safety material.</w:t>
      </w:r>
    </w:p>
    <w:p w14:paraId="4D3BE5F0" w14:textId="77777777" w:rsidR="00154314" w:rsidRDefault="00F71B97" w:rsidP="00AA754C">
      <w:pPr>
        <w:pStyle w:val="Brdtekst"/>
        <w:spacing w:line="360" w:lineRule="auto"/>
        <w:jc w:val="center"/>
      </w:pPr>
      <w:r>
        <w:rPr>
          <w:noProof/>
          <w:lang w:val="nb-NO" w:eastAsia="nb-NO"/>
        </w:rPr>
        <w:drawing>
          <wp:inline distT="0" distB="0" distL="0" distR="0" wp14:anchorId="2DE3A789" wp14:editId="119F0CC3">
            <wp:extent cx="5486400" cy="3200400"/>
            <wp:effectExtent l="0" t="0" r="0" b="19050"/>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0DF10ADF" w14:textId="77777777" w:rsidR="009A2DCA" w:rsidRPr="009A2DCA" w:rsidRDefault="009A2DCA" w:rsidP="009A2DCA">
      <w:pPr>
        <w:pStyle w:val="Figurecaption"/>
      </w:pPr>
      <w:bookmarkStart w:id="54" w:name="_Toc67140610"/>
      <w:r w:rsidRPr="009A2DCA">
        <w:t>Figure 1</w:t>
      </w:r>
      <w:r w:rsidRPr="009A2DCA">
        <w:tab/>
        <w:t>Basic framework of VTS safety culture</w:t>
      </w:r>
      <w:bookmarkEnd w:id="54"/>
    </w:p>
    <w:p w14:paraId="733AC8F4" w14:textId="77777777" w:rsidR="00AF5EA1" w:rsidRDefault="00AF5EA1" w:rsidP="0006202B">
      <w:pPr>
        <w:pStyle w:val="Overskrift2"/>
        <w:numPr>
          <w:ilvl w:val="1"/>
          <w:numId w:val="15"/>
        </w:numPr>
      </w:pPr>
      <w:bookmarkStart w:id="55" w:name="_Toc79372013"/>
      <w:r w:rsidRPr="00AF5EA1">
        <w:lastRenderedPageBreak/>
        <w:t>Safety concept</w:t>
      </w:r>
      <w:bookmarkEnd w:id="55"/>
      <w:r w:rsidRPr="00AF5EA1">
        <w:t xml:space="preserve"> </w:t>
      </w:r>
    </w:p>
    <w:p w14:paraId="313C1E78" w14:textId="77777777" w:rsidR="00AF5EA1" w:rsidRPr="00AF5EA1" w:rsidRDefault="00AF5EA1" w:rsidP="00AF5EA1">
      <w:pPr>
        <w:pStyle w:val="Heading2separationline"/>
      </w:pPr>
    </w:p>
    <w:p w14:paraId="6A69B5BC" w14:textId="77777777" w:rsidR="001526BC" w:rsidRDefault="00AA754C" w:rsidP="001526BC">
      <w:pPr>
        <w:pStyle w:val="Brdtekst"/>
      </w:pPr>
      <w:r w:rsidRPr="001526BC">
        <w:t xml:space="preserve">The safety concept is shared by all VTS personnel. It is the safety awareness and way of thinking that is solidified in the mind. It is the decisive factor of the VTS safety culture. It governs and directly affects the safety </w:t>
      </w:r>
      <w:r w:rsidRPr="001526BC">
        <w:rPr>
          <w:rFonts w:hint="eastAsia"/>
        </w:rPr>
        <w:t>regulatory</w:t>
      </w:r>
      <w:r w:rsidRPr="001526BC">
        <w:t>, safety behavior and safety material culture. The safety concept includes elements such as safety values, safety willingness and safety goals.</w:t>
      </w:r>
    </w:p>
    <w:p w14:paraId="746DECD2" w14:textId="77777777" w:rsidR="00AF5EA1" w:rsidRDefault="00AF5EA1" w:rsidP="0006202B">
      <w:pPr>
        <w:pStyle w:val="Overskrift2"/>
        <w:numPr>
          <w:ilvl w:val="1"/>
          <w:numId w:val="15"/>
        </w:numPr>
      </w:pPr>
      <w:bookmarkStart w:id="56" w:name="_Toc79372014"/>
      <w:r w:rsidRPr="00AF5EA1">
        <w:t xml:space="preserve">Safety </w:t>
      </w:r>
      <w:r w:rsidR="004C5F09" w:rsidRPr="004C5F09">
        <w:t>regulatory</w:t>
      </w:r>
      <w:bookmarkEnd w:id="56"/>
      <w:r w:rsidRPr="00AF5EA1">
        <w:t xml:space="preserve"> </w:t>
      </w:r>
    </w:p>
    <w:p w14:paraId="38233A56" w14:textId="77777777" w:rsidR="00AF5EA1" w:rsidRPr="00AF5EA1" w:rsidRDefault="00AF5EA1" w:rsidP="00AF5EA1">
      <w:pPr>
        <w:pStyle w:val="Heading2separationline"/>
      </w:pPr>
    </w:p>
    <w:p w14:paraId="3A81CD6F" w14:textId="77777777" w:rsidR="00F073B9" w:rsidRPr="00AF5EA1" w:rsidRDefault="00F073B9" w:rsidP="00AF5EA1">
      <w:pPr>
        <w:pStyle w:val="Brdtekst"/>
      </w:pPr>
      <w:r w:rsidRPr="00F073B9">
        <w:t xml:space="preserve">Regulatory culture is the textual expression of </w:t>
      </w:r>
      <w:r w:rsidR="006933EF">
        <w:rPr>
          <w:rFonts w:hint="eastAsia"/>
          <w:lang w:eastAsia="zh-CN"/>
        </w:rPr>
        <w:t>the safety culture</w:t>
      </w:r>
      <w:r w:rsidRPr="00F073B9">
        <w:t xml:space="preserve">. It transforms the safety concept into </w:t>
      </w:r>
      <w:r w:rsidR="006933EF" w:rsidRPr="006933EF">
        <w:t>a restriction on the specific behavior of VTS personnel or a specification of the equipment operation process.</w:t>
      </w:r>
      <w:r w:rsidRPr="00F073B9">
        <w:t xml:space="preserve">. </w:t>
      </w:r>
      <w:r w:rsidR="006933EF" w:rsidRPr="006933EF">
        <w:t xml:space="preserve">The safety </w:t>
      </w:r>
      <w:r w:rsidR="006933EF">
        <w:rPr>
          <w:rFonts w:hint="eastAsia"/>
          <w:lang w:eastAsia="zh-CN"/>
        </w:rPr>
        <w:t>regulatory</w:t>
      </w:r>
      <w:r w:rsidR="006933EF" w:rsidRPr="006933EF">
        <w:t xml:space="preserve"> may include IALA regulations, national regulations and VTS provider's internal specifications.</w:t>
      </w:r>
    </w:p>
    <w:p w14:paraId="20B2ED26" w14:textId="77777777" w:rsidR="00AF5EA1" w:rsidRDefault="00AF5EA1" w:rsidP="0006202B">
      <w:pPr>
        <w:pStyle w:val="Overskrift2"/>
        <w:numPr>
          <w:ilvl w:val="1"/>
          <w:numId w:val="15"/>
        </w:numPr>
      </w:pPr>
      <w:bookmarkStart w:id="57" w:name="_Toc79372015"/>
      <w:r w:rsidRPr="00AF5EA1">
        <w:t>Safety behavior</w:t>
      </w:r>
      <w:bookmarkEnd w:id="57"/>
      <w:r w:rsidRPr="00AF5EA1">
        <w:t xml:space="preserve"> </w:t>
      </w:r>
    </w:p>
    <w:p w14:paraId="0B408BC5" w14:textId="77777777" w:rsidR="00AF5EA1" w:rsidRPr="00AF5EA1" w:rsidRDefault="00AF5EA1" w:rsidP="00AF5EA1">
      <w:pPr>
        <w:pStyle w:val="Heading2separationline"/>
      </w:pPr>
    </w:p>
    <w:p w14:paraId="463ECA8D" w14:textId="77777777" w:rsidR="00AF5EA1" w:rsidRPr="00AF5EA1" w:rsidRDefault="00AF5EA1" w:rsidP="00AF5EA1">
      <w:pPr>
        <w:pStyle w:val="Brdtekst"/>
      </w:pPr>
      <w:r w:rsidRPr="00AF5EA1">
        <w:t xml:space="preserve">Behavioral culture is the </w:t>
      </w:r>
      <w:r w:rsidR="0027520F" w:rsidRPr="0027520F">
        <w:t>behavior</w:t>
      </w:r>
      <w:r w:rsidR="0027520F">
        <w:rPr>
          <w:rFonts w:hint="eastAsia"/>
          <w:lang w:eastAsia="zh-CN"/>
        </w:rPr>
        <w:t xml:space="preserve"> </w:t>
      </w:r>
      <w:r w:rsidRPr="00AF5EA1">
        <w:t xml:space="preserve">performance of safety concept. Different safety concepts lead to different safety behaviors. </w:t>
      </w:r>
      <w:r w:rsidR="0027520F" w:rsidRPr="0027520F">
        <w:t>VTS safety behaviors can include VTS safety training, VTS safety incentives, VTS emergency management, information communication and exchange, etc.</w:t>
      </w:r>
    </w:p>
    <w:p w14:paraId="71ED4FB9" w14:textId="77777777" w:rsidR="00AF5EA1" w:rsidRDefault="00AF5EA1" w:rsidP="0006202B">
      <w:pPr>
        <w:pStyle w:val="Overskrift2"/>
        <w:numPr>
          <w:ilvl w:val="1"/>
          <w:numId w:val="15"/>
        </w:numPr>
      </w:pPr>
      <w:bookmarkStart w:id="58" w:name="_Toc79372016"/>
      <w:r w:rsidRPr="00AF5EA1">
        <w:t>Safety material</w:t>
      </w:r>
      <w:bookmarkEnd w:id="58"/>
      <w:r w:rsidRPr="00AF5EA1">
        <w:t xml:space="preserve"> </w:t>
      </w:r>
    </w:p>
    <w:p w14:paraId="38185781" w14:textId="77777777" w:rsidR="00AF5EA1" w:rsidRPr="00AF5EA1" w:rsidRDefault="00AF5EA1" w:rsidP="00AF5EA1">
      <w:pPr>
        <w:pStyle w:val="Heading2separationline"/>
      </w:pPr>
    </w:p>
    <w:p w14:paraId="18E1CDE7" w14:textId="77777777" w:rsidR="00AF5EA1" w:rsidRPr="00AF5EA1" w:rsidRDefault="001408CA" w:rsidP="00AF5EA1">
      <w:pPr>
        <w:pStyle w:val="Brdtekst"/>
      </w:pPr>
      <w:r>
        <w:rPr>
          <w:rFonts w:hint="eastAsia"/>
          <w:lang w:eastAsia="zh-CN"/>
        </w:rPr>
        <w:t>Safety m</w:t>
      </w:r>
      <w:r w:rsidRPr="00AF5EA1">
        <w:t xml:space="preserve">aterial </w:t>
      </w:r>
      <w:r w:rsidR="00AF5EA1" w:rsidRPr="00AF5EA1">
        <w:t xml:space="preserve">is the carrier and materialized expression of </w:t>
      </w:r>
      <w:r>
        <w:rPr>
          <w:rFonts w:hint="eastAsia"/>
          <w:lang w:eastAsia="zh-CN"/>
        </w:rPr>
        <w:t xml:space="preserve">the safety </w:t>
      </w:r>
      <w:r w:rsidR="00AF5EA1" w:rsidRPr="00AF5EA1">
        <w:t>concept culture. Material culture includes VTS facilities, equipment and operating procedures, operating environment of VTS personnel, VTS safety identification and emergency preparedness, etc.</w:t>
      </w:r>
    </w:p>
    <w:p w14:paraId="29A4C8D2" w14:textId="77777777" w:rsidR="00AF5EA1" w:rsidRDefault="00AF5EA1" w:rsidP="0006202B">
      <w:pPr>
        <w:pStyle w:val="Overskrift1"/>
        <w:numPr>
          <w:ilvl w:val="0"/>
          <w:numId w:val="15"/>
        </w:numPr>
        <w:tabs>
          <w:tab w:val="clear" w:pos="1418"/>
          <w:tab w:val="num" w:pos="0"/>
        </w:tabs>
        <w:ind w:left="709"/>
      </w:pPr>
      <w:bookmarkStart w:id="59" w:name="_Toc79372017"/>
      <w:r w:rsidRPr="00AF5EA1">
        <w:t>Methods for constructing VTS safety culture</w:t>
      </w:r>
      <w:bookmarkEnd w:id="59"/>
    </w:p>
    <w:p w14:paraId="31B8F915" w14:textId="77777777" w:rsidR="00AF5EA1" w:rsidRPr="00AF5EA1" w:rsidRDefault="00AF5EA1" w:rsidP="00AF5EA1">
      <w:pPr>
        <w:pStyle w:val="Heading1separationline"/>
      </w:pPr>
    </w:p>
    <w:p w14:paraId="20385779" w14:textId="77777777" w:rsidR="00AF5EA1" w:rsidRPr="00AF5EA1" w:rsidRDefault="00AF5EA1" w:rsidP="00AF5EA1">
      <w:pPr>
        <w:pStyle w:val="Brdtekst"/>
      </w:pPr>
      <w:r w:rsidRPr="00AF5EA1">
        <w:t xml:space="preserve">The construction of VTS safety culture needs long-term and unremitting efforts. Through a series of activities, the safety ideology and behavior habits </w:t>
      </w:r>
      <w:r w:rsidR="00086035">
        <w:t xml:space="preserve">of VTS personnel </w:t>
      </w:r>
      <w:r w:rsidRPr="00AF5EA1">
        <w:t xml:space="preserve">can be cultivated from the four aspects of safety concept, safety </w:t>
      </w:r>
      <w:r w:rsidR="001408CA">
        <w:rPr>
          <w:rFonts w:hint="eastAsia"/>
          <w:lang w:eastAsia="zh-CN"/>
        </w:rPr>
        <w:t>regulatory</w:t>
      </w:r>
      <w:r w:rsidRPr="00AF5EA1">
        <w:t xml:space="preserve">, safety behavior and safety material environment, so as to construct </w:t>
      </w:r>
      <w:r w:rsidR="00086035">
        <w:t xml:space="preserve">VTS </w:t>
      </w:r>
      <w:r w:rsidRPr="00AF5EA1">
        <w:t>safety culture.</w:t>
      </w:r>
    </w:p>
    <w:p w14:paraId="2C808351" w14:textId="77777777" w:rsidR="00AF5EA1" w:rsidRDefault="00AF5EA1" w:rsidP="0006202B">
      <w:pPr>
        <w:pStyle w:val="Overskrift2"/>
        <w:numPr>
          <w:ilvl w:val="1"/>
          <w:numId w:val="15"/>
        </w:numPr>
      </w:pPr>
      <w:bookmarkStart w:id="60" w:name="_Toc79372018"/>
      <w:r w:rsidRPr="00AF5EA1">
        <w:t>Safety concept</w:t>
      </w:r>
      <w:bookmarkEnd w:id="60"/>
    </w:p>
    <w:p w14:paraId="593A8368" w14:textId="77777777" w:rsidR="00AF5EA1" w:rsidRPr="00AF5EA1" w:rsidRDefault="00AF5EA1" w:rsidP="00AF5EA1">
      <w:pPr>
        <w:pStyle w:val="Heading2separationline"/>
      </w:pPr>
    </w:p>
    <w:p w14:paraId="34D00379" w14:textId="77777777" w:rsidR="00AF5EA1" w:rsidRPr="00AF5EA1" w:rsidRDefault="00595A36" w:rsidP="00AF5EA1">
      <w:pPr>
        <w:pStyle w:val="Brdtekst"/>
      </w:pPr>
      <w:r w:rsidRPr="00595A36">
        <w:t>Safety concept is the basic basis for VTS to carry out all safety activities, and it is also the highest level of VTS safety culture construction.</w:t>
      </w:r>
    </w:p>
    <w:p w14:paraId="2B2218DE" w14:textId="77777777" w:rsidR="00AF5EA1" w:rsidRPr="0095585B" w:rsidRDefault="00A64C3B" w:rsidP="0095585B">
      <w:pPr>
        <w:pStyle w:val="Overskrift3"/>
      </w:pPr>
      <w:bookmarkStart w:id="61" w:name="_Toc79372019"/>
      <w:r w:rsidRPr="00A64C3B">
        <w:t>Refine the core values of VTS safety</w:t>
      </w:r>
      <w:bookmarkEnd w:id="61"/>
    </w:p>
    <w:p w14:paraId="5620C34E" w14:textId="77777777" w:rsidR="00A64C3B" w:rsidRPr="0095585B" w:rsidRDefault="00A64C3B" w:rsidP="0095585B">
      <w:pPr>
        <w:pStyle w:val="Brdtekst"/>
      </w:pPr>
      <w:r w:rsidRPr="00A64C3B">
        <w:t>Safety values derive from safety practices, and at the same time, they in turn guide safety practices. The formation of VTS safety values comes from two aspects: one is the mandatory requirements of the state and superiors; the other is long-term safe work practices.</w:t>
      </w:r>
    </w:p>
    <w:p w14:paraId="41F16C31" w14:textId="77777777" w:rsidR="00AF5EA1" w:rsidRPr="0095585B" w:rsidRDefault="00AF5EA1" w:rsidP="00D153C9">
      <w:pPr>
        <w:pStyle w:val="Overskrift3"/>
      </w:pPr>
      <w:bookmarkStart w:id="62" w:name="_Toc79372020"/>
      <w:r w:rsidRPr="0095585B">
        <w:t>Publicize and promote safety concepts</w:t>
      </w:r>
      <w:bookmarkEnd w:id="62"/>
    </w:p>
    <w:p w14:paraId="65D05A02" w14:textId="77777777" w:rsidR="00AF5EA1" w:rsidRPr="00AF5EA1" w:rsidRDefault="00AF5EA1" w:rsidP="0095585B">
      <w:pPr>
        <w:pStyle w:val="Brdtekst"/>
      </w:pPr>
      <w:r w:rsidRPr="00AF5EA1">
        <w:t xml:space="preserve">VTS should vigorously cultivate and promote the core values of safety. For example, various communication channels such as text, video and </w:t>
      </w:r>
      <w:r w:rsidR="00595A36">
        <w:rPr>
          <w:rFonts w:hint="eastAsia"/>
          <w:lang w:eastAsia="zh-CN"/>
        </w:rPr>
        <w:t>pictures</w:t>
      </w:r>
      <w:r w:rsidR="00595A36" w:rsidRPr="00AF5EA1">
        <w:t xml:space="preserve"> </w:t>
      </w:r>
      <w:r w:rsidRPr="00AF5EA1">
        <w:t>can be used to publicize and disseminate safety values and safety management requirements to VTS personnel  so as to strengthen the safety awareness of VTS personnel.</w:t>
      </w:r>
    </w:p>
    <w:p w14:paraId="0519E023" w14:textId="77777777" w:rsidR="00AF5EA1" w:rsidRPr="0095585B" w:rsidRDefault="00AF5EA1" w:rsidP="00D153C9">
      <w:pPr>
        <w:pStyle w:val="Overskrift3"/>
      </w:pPr>
      <w:bookmarkStart w:id="63" w:name="_Toc79372021"/>
      <w:r w:rsidRPr="0095585B">
        <w:t>Actively guide VTS personnel to practice safety concepts</w:t>
      </w:r>
      <w:bookmarkEnd w:id="63"/>
    </w:p>
    <w:p w14:paraId="4CB85749" w14:textId="77777777" w:rsidR="00AF5EA1" w:rsidRPr="00AF5EA1" w:rsidRDefault="00AF5EA1" w:rsidP="0095585B">
      <w:pPr>
        <w:pStyle w:val="Brdtekst"/>
      </w:pPr>
      <w:r w:rsidRPr="00AF5EA1">
        <w:t xml:space="preserve">Strengthen the safety management of VTS and </w:t>
      </w:r>
      <w:r w:rsidR="00595A36" w:rsidRPr="00595A36">
        <w:t>stakeholders</w:t>
      </w:r>
      <w:r w:rsidRPr="00AF5EA1">
        <w:t xml:space="preserve"> to ensure that safety is the first priority in all work.</w:t>
      </w:r>
    </w:p>
    <w:p w14:paraId="56F96AAD" w14:textId="77777777" w:rsidR="00AF5EA1" w:rsidRDefault="00595A36" w:rsidP="0006202B">
      <w:pPr>
        <w:pStyle w:val="Overskrift2"/>
        <w:numPr>
          <w:ilvl w:val="1"/>
          <w:numId w:val="15"/>
        </w:numPr>
      </w:pPr>
      <w:bookmarkStart w:id="64" w:name="_Toc79372022"/>
      <w:r>
        <w:rPr>
          <w:rFonts w:hint="eastAsia"/>
          <w:lang w:eastAsia="zh-CN"/>
        </w:rPr>
        <w:lastRenderedPageBreak/>
        <w:t xml:space="preserve">safety </w:t>
      </w:r>
      <w:r w:rsidR="0083759A" w:rsidRPr="0083759A">
        <w:t>REGULATORY</w:t>
      </w:r>
      <w:bookmarkEnd w:id="64"/>
      <w:r w:rsidR="0083759A" w:rsidRPr="0083759A">
        <w:t xml:space="preserve"> </w:t>
      </w:r>
    </w:p>
    <w:p w14:paraId="397E62EA" w14:textId="77777777" w:rsidR="00AF5EA1" w:rsidRPr="00AF5EA1" w:rsidRDefault="00AF5EA1" w:rsidP="00AF5EA1">
      <w:pPr>
        <w:pStyle w:val="Heading2separationline"/>
      </w:pPr>
    </w:p>
    <w:p w14:paraId="40A56C58" w14:textId="77777777" w:rsidR="0083759A" w:rsidRPr="00AF5EA1" w:rsidRDefault="00864598" w:rsidP="00AF5EA1">
      <w:pPr>
        <w:pStyle w:val="Brdtekst"/>
      </w:pPr>
      <w:r w:rsidRPr="00864598">
        <w:t xml:space="preserve">The safety </w:t>
      </w:r>
      <w:r>
        <w:rPr>
          <w:rFonts w:hint="eastAsia"/>
          <w:lang w:eastAsia="zh-CN"/>
        </w:rPr>
        <w:t>regulatory</w:t>
      </w:r>
      <w:r w:rsidRPr="00864598">
        <w:t xml:space="preserve"> is the skeleton of the VTS safety culture. It is not only the refinement and concrete realization of the VTS safety concept in work, but also the result of the VTS's past safety culture construction.</w:t>
      </w:r>
      <w:r w:rsidR="0083759A" w:rsidRPr="0083759A">
        <w:t xml:space="preserve">. To </w:t>
      </w:r>
      <w:r>
        <w:rPr>
          <w:rFonts w:hint="eastAsia"/>
          <w:lang w:eastAsia="zh-CN"/>
        </w:rPr>
        <w:t>develop</w:t>
      </w:r>
      <w:r w:rsidRPr="0083759A">
        <w:t xml:space="preserve"> </w:t>
      </w:r>
      <w:r w:rsidR="0083759A" w:rsidRPr="0083759A">
        <w:t xml:space="preserve">a VTS safety culture from the </w:t>
      </w:r>
      <w:r>
        <w:rPr>
          <w:rFonts w:hint="eastAsia"/>
          <w:lang w:eastAsia="zh-CN"/>
        </w:rPr>
        <w:t>regulatory</w:t>
      </w:r>
      <w:r w:rsidRPr="0083759A">
        <w:t xml:space="preserve"> </w:t>
      </w:r>
      <w:r w:rsidR="0083759A" w:rsidRPr="0083759A">
        <w:t>level, the following key points must be grasped:</w:t>
      </w:r>
    </w:p>
    <w:p w14:paraId="253A54CC" w14:textId="77777777" w:rsidR="00AF5EA1" w:rsidRPr="0095585B" w:rsidRDefault="00AF5EA1" w:rsidP="00D153C9">
      <w:pPr>
        <w:pStyle w:val="Overskrift3"/>
      </w:pPr>
      <w:bookmarkStart w:id="65" w:name="_Toc79372023"/>
      <w:r w:rsidRPr="0095585B">
        <w:t>Establish and improve the safety system</w:t>
      </w:r>
      <w:bookmarkEnd w:id="65"/>
    </w:p>
    <w:p w14:paraId="49D3CE01" w14:textId="77777777" w:rsidR="0083759A" w:rsidRPr="00AF5EA1" w:rsidRDefault="00A70865" w:rsidP="0095585B">
      <w:pPr>
        <w:pStyle w:val="Brdtekst"/>
      </w:pPr>
      <w:r w:rsidRPr="00A70865">
        <w:t>The safety management system is not only the foundation of safety management, but also an important content of safety culture construction. It is necessary to strengthen the safety awareness of all VTS personnel through strict implementation of rules and regulations</w:t>
      </w:r>
      <w:r>
        <w:t xml:space="preserve"> to</w:t>
      </w:r>
      <w:r w:rsidRPr="00A70865">
        <w:t xml:space="preserve"> avoid management and operation errors.</w:t>
      </w:r>
    </w:p>
    <w:p w14:paraId="5D92E988" w14:textId="77777777" w:rsidR="00AF5EA1" w:rsidRPr="0095585B" w:rsidRDefault="00AF5EA1" w:rsidP="00D153C9">
      <w:pPr>
        <w:pStyle w:val="Overskrift3"/>
      </w:pPr>
      <w:bookmarkStart w:id="66" w:name="_Toc79372024"/>
      <w:r w:rsidRPr="0095585B">
        <w:t>Strengthen the implementation of the safety system</w:t>
      </w:r>
      <w:bookmarkEnd w:id="66"/>
    </w:p>
    <w:p w14:paraId="6815F932" w14:textId="77777777" w:rsidR="00AF5EA1" w:rsidRPr="00AF5EA1" w:rsidRDefault="00AF5EA1" w:rsidP="0095585B">
      <w:pPr>
        <w:pStyle w:val="Brdtekst"/>
      </w:pPr>
      <w:r w:rsidRPr="00AF5EA1">
        <w:t>The vitality of the system lies in the implementation.</w:t>
      </w:r>
      <w:r w:rsidR="00C10EC5" w:rsidRPr="00C10EC5">
        <w:t xml:space="preserve"> It is necessary to establish the authority of the safety system, strengthen the inspection of the implementation of the system, and make the safety system truly become the safety code of behavior followed by all VTS personnel.</w:t>
      </w:r>
    </w:p>
    <w:p w14:paraId="2E05D77F" w14:textId="77777777" w:rsidR="00AF5EA1" w:rsidRDefault="003E4493" w:rsidP="0006202B">
      <w:pPr>
        <w:pStyle w:val="Overskrift2"/>
        <w:numPr>
          <w:ilvl w:val="1"/>
          <w:numId w:val="15"/>
        </w:numPr>
      </w:pPr>
      <w:bookmarkStart w:id="67" w:name="_Toc79372025"/>
      <w:r>
        <w:rPr>
          <w:rFonts w:hint="eastAsia"/>
          <w:lang w:eastAsia="zh-CN"/>
        </w:rPr>
        <w:t>safety</w:t>
      </w:r>
      <w:r w:rsidRPr="00AF5EA1">
        <w:t xml:space="preserve"> </w:t>
      </w:r>
      <w:r w:rsidR="00AF5EA1" w:rsidRPr="00AF5EA1">
        <w:t>Behavioral</w:t>
      </w:r>
      <w:bookmarkEnd w:id="67"/>
      <w:r w:rsidR="00AF5EA1" w:rsidRPr="00AF5EA1">
        <w:t xml:space="preserve"> </w:t>
      </w:r>
    </w:p>
    <w:p w14:paraId="3128DEEE" w14:textId="77777777" w:rsidR="00AF5EA1" w:rsidRPr="00AF5EA1" w:rsidRDefault="00AF5EA1" w:rsidP="00AF5EA1">
      <w:pPr>
        <w:pStyle w:val="Heading2separationline"/>
      </w:pPr>
    </w:p>
    <w:p w14:paraId="07FD285B" w14:textId="77777777" w:rsidR="00AF5EA1" w:rsidRPr="00AF5EA1" w:rsidRDefault="00AF5EA1" w:rsidP="00AF5EA1">
      <w:pPr>
        <w:pStyle w:val="Brdtekst"/>
      </w:pPr>
      <w:r w:rsidRPr="00AF5EA1">
        <w:t>Safety behavior culture is the key to the construction of VTS safety culture, and good safety behavior is the basis of creating excellent safety performance.</w:t>
      </w:r>
    </w:p>
    <w:p w14:paraId="1601E103" w14:textId="77777777" w:rsidR="00AF5EA1" w:rsidRPr="0095585B" w:rsidRDefault="00A7019E" w:rsidP="00D153C9">
      <w:pPr>
        <w:pStyle w:val="Overskrift3"/>
      </w:pPr>
      <w:bookmarkStart w:id="68" w:name="_Toc79372026"/>
      <w:r w:rsidRPr="00A7019E">
        <w:t>The role of managers</w:t>
      </w:r>
      <w:bookmarkEnd w:id="68"/>
    </w:p>
    <w:p w14:paraId="6121DB2C" w14:textId="77777777" w:rsidR="00AF5EA1" w:rsidRPr="00AF5EA1" w:rsidRDefault="00AF5EA1" w:rsidP="0095585B">
      <w:pPr>
        <w:pStyle w:val="Brdtekst"/>
      </w:pPr>
      <w:r w:rsidRPr="00AF5EA1">
        <w:t>Managers are the most critical factor in the construction of VTS safety culture. They should take the lead in implementing safety system.</w:t>
      </w:r>
    </w:p>
    <w:p w14:paraId="6AE211D4" w14:textId="77777777" w:rsidR="00AF5EA1" w:rsidRPr="0095585B" w:rsidRDefault="00503523" w:rsidP="00D153C9">
      <w:pPr>
        <w:pStyle w:val="Overskrift3"/>
      </w:pPr>
      <w:bookmarkStart w:id="69" w:name="_Toc79372027"/>
      <w:r w:rsidRPr="00503523">
        <w:t>Guide VTS personnel to implement safety behavior standards or guidelines</w:t>
      </w:r>
      <w:bookmarkEnd w:id="69"/>
    </w:p>
    <w:p w14:paraId="7DD2F2F7" w14:textId="77777777" w:rsidR="00AF5EA1" w:rsidRPr="00AF5EA1" w:rsidRDefault="00AF5EA1" w:rsidP="0095585B">
      <w:pPr>
        <w:pStyle w:val="Brdtekst"/>
      </w:pPr>
      <w:r w:rsidRPr="00AF5EA1">
        <w:t xml:space="preserve">In order to regulate the safety behavior of all VTS personnel, </w:t>
      </w:r>
      <w:r w:rsidR="00797D43">
        <w:t xml:space="preserve">the </w:t>
      </w:r>
      <w:r w:rsidRPr="00AF5EA1">
        <w:t xml:space="preserve">VTS </w:t>
      </w:r>
      <w:r w:rsidR="00797D43">
        <w:t xml:space="preserve">provider </w:t>
      </w:r>
      <w:r w:rsidRPr="00AF5EA1">
        <w:t>shall establish safety behavior standards for key posts and places for all VTS personnel to implement. At the same time, the safety awareness and skills of VTS personnel should be strengthened.</w:t>
      </w:r>
    </w:p>
    <w:p w14:paraId="20BFDECD" w14:textId="77777777" w:rsidR="00AF5EA1" w:rsidRPr="0095585B" w:rsidRDefault="00503523" w:rsidP="00D153C9">
      <w:pPr>
        <w:pStyle w:val="Overskrift3"/>
      </w:pPr>
      <w:bookmarkStart w:id="70" w:name="_Toc79372028"/>
      <w:r w:rsidRPr="00503523">
        <w:t>Carry out safety behavior assessment</w:t>
      </w:r>
      <w:bookmarkEnd w:id="70"/>
    </w:p>
    <w:p w14:paraId="7BD315B1" w14:textId="77777777" w:rsidR="00AF5EA1" w:rsidRPr="00AF5EA1" w:rsidRDefault="00503523" w:rsidP="00503523">
      <w:pPr>
        <w:pStyle w:val="Brdtekst"/>
      </w:pPr>
      <w:r>
        <w:t xml:space="preserve">VTS </w:t>
      </w:r>
      <w:r w:rsidR="00B36712">
        <w:t xml:space="preserve">provider should </w:t>
      </w:r>
      <w:r>
        <w:t xml:space="preserve">conduct regular safety risk identification to detect and correct the unsafe behavior of VTS personnel in a timely manner to </w:t>
      </w:r>
      <w:r w:rsidR="00253C64">
        <w:t>improve unsafe behavior</w:t>
      </w:r>
      <w:r>
        <w:t>.</w:t>
      </w:r>
    </w:p>
    <w:p w14:paraId="6BF4227B" w14:textId="77777777" w:rsidR="00AF5EA1" w:rsidRDefault="003E4493" w:rsidP="0006202B">
      <w:pPr>
        <w:pStyle w:val="Overskrift2"/>
        <w:numPr>
          <w:ilvl w:val="1"/>
          <w:numId w:val="15"/>
        </w:numPr>
      </w:pPr>
      <w:bookmarkStart w:id="71" w:name="_Toc79372029"/>
      <w:r>
        <w:rPr>
          <w:rFonts w:hint="eastAsia"/>
          <w:lang w:eastAsia="zh-CN"/>
        </w:rPr>
        <w:t>safety</w:t>
      </w:r>
      <w:r w:rsidRPr="00AF5EA1">
        <w:t xml:space="preserve"> </w:t>
      </w:r>
      <w:r w:rsidR="00AF5EA1" w:rsidRPr="00AF5EA1">
        <w:t>material</w:t>
      </w:r>
      <w:bookmarkEnd w:id="71"/>
    </w:p>
    <w:p w14:paraId="0FDBBA34" w14:textId="77777777" w:rsidR="00AF5EA1" w:rsidRPr="00AF5EA1" w:rsidRDefault="00AF5EA1" w:rsidP="00AF5EA1">
      <w:pPr>
        <w:pStyle w:val="Heading2separationline"/>
      </w:pPr>
    </w:p>
    <w:p w14:paraId="7B83178E" w14:textId="77777777" w:rsidR="00AF5EA1" w:rsidRPr="00AF5EA1" w:rsidRDefault="003F2763" w:rsidP="00AF5EA1">
      <w:pPr>
        <w:pStyle w:val="Brdtekst"/>
      </w:pPr>
      <w:r>
        <w:t>M</w:t>
      </w:r>
      <w:r w:rsidR="00AF5EA1" w:rsidRPr="00AF5EA1">
        <w:t>aterial safety culture is the embodiment of VTS safety culture and the objective carrier of safety concept.. VTS should focus on the construction of safety material culture from the following aspects.</w:t>
      </w:r>
    </w:p>
    <w:p w14:paraId="6F2BAB67" w14:textId="77777777" w:rsidR="00AF5EA1" w:rsidRPr="0095585B" w:rsidRDefault="009C4324" w:rsidP="00D153C9">
      <w:pPr>
        <w:pStyle w:val="Overskrift3"/>
      </w:pPr>
      <w:bookmarkStart w:id="72" w:name="_Toc79372030"/>
      <w:r w:rsidRPr="009C4324">
        <w:t>internal safety</w:t>
      </w:r>
      <w:bookmarkEnd w:id="72"/>
      <w:r w:rsidRPr="009C4324">
        <w:t xml:space="preserve"> </w:t>
      </w:r>
    </w:p>
    <w:p w14:paraId="795B8254" w14:textId="77777777" w:rsidR="008B6471" w:rsidRPr="008B6471" w:rsidRDefault="008B6471" w:rsidP="008B6471">
      <w:pPr>
        <w:pStyle w:val="Brdtekst"/>
      </w:pPr>
      <w:r w:rsidRPr="008B6471">
        <w:t>By identifying, evaluating and controlling all risks in the work, create a good work operating environment for VTS personnel;</w:t>
      </w:r>
    </w:p>
    <w:p w14:paraId="46A3D0B8" w14:textId="77777777" w:rsidR="008B6471" w:rsidRPr="008B6471" w:rsidRDefault="008B6471" w:rsidP="008B6471">
      <w:pPr>
        <w:pStyle w:val="Brdtekst"/>
      </w:pPr>
      <w:r w:rsidRPr="008B6471">
        <w:t xml:space="preserve">Ensure sufficient safety investment to ensure the safety and reliability of facilities or equipment, such as office appliances, air conditioning and lighting, toilet facilities, drinking water equipment, safety alarms, etc. </w:t>
      </w:r>
    </w:p>
    <w:p w14:paraId="158AF498" w14:textId="77777777" w:rsidR="008B6471" w:rsidRPr="008B6471" w:rsidRDefault="008B6471" w:rsidP="008B6471">
      <w:pPr>
        <w:pStyle w:val="Brdtekst"/>
      </w:pPr>
      <w:r w:rsidRPr="008B6471">
        <w:t>Provide VTS personnel with labor protection supplies according to regulations and requirements, and improve the working conditions of VTS personnel;</w:t>
      </w:r>
    </w:p>
    <w:p w14:paraId="0ED62537" w14:textId="77777777" w:rsidR="00AF5EA1" w:rsidRPr="00AF5EA1" w:rsidRDefault="008B6471" w:rsidP="008B6471">
      <w:pPr>
        <w:pStyle w:val="Brdtekst"/>
      </w:pPr>
      <w:r w:rsidRPr="008B6471">
        <w:t>Apply advanced safety management technology to upgrade the old installations or old equipment.</w:t>
      </w:r>
    </w:p>
    <w:p w14:paraId="485E7916" w14:textId="77777777" w:rsidR="00AF5EA1" w:rsidRPr="00F5119C" w:rsidRDefault="00F5119C" w:rsidP="00F5119C">
      <w:pPr>
        <w:pStyle w:val="Overskrift3"/>
      </w:pPr>
      <w:bookmarkStart w:id="73" w:name="_Toc79372031"/>
      <w:r w:rsidRPr="00F5119C">
        <w:lastRenderedPageBreak/>
        <w:t>External</w:t>
      </w:r>
      <w:r>
        <w:t xml:space="preserve"> </w:t>
      </w:r>
      <w:r w:rsidRPr="009C4324">
        <w:t>safety</w:t>
      </w:r>
      <w:bookmarkEnd w:id="73"/>
    </w:p>
    <w:p w14:paraId="6B580D1E" w14:textId="77777777" w:rsidR="00AF5EA1" w:rsidRPr="00AF5EA1" w:rsidRDefault="00AF5EA1" w:rsidP="008B6471">
      <w:pPr>
        <w:pStyle w:val="Brdtekst"/>
      </w:pPr>
      <w:r w:rsidRPr="00AF5EA1">
        <w:t>As a social organization</w:t>
      </w:r>
      <w:r w:rsidR="00596ADB">
        <w:t xml:space="preserve"> that</w:t>
      </w:r>
      <w:r w:rsidR="00596ADB" w:rsidRPr="00596ADB">
        <w:t xml:space="preserve"> operates within a comprehensive environment in which ships, ports, allied services and other organizations fulfil their respective roles, as appropriate</w:t>
      </w:r>
      <w:r w:rsidR="00A47174">
        <w:t xml:space="preserve"> </w:t>
      </w:r>
      <w:r w:rsidR="00A47174">
        <w:rPr>
          <w:rFonts w:hint="eastAsia"/>
          <w:lang w:eastAsia="zh-CN"/>
        </w:rPr>
        <w:t>to</w:t>
      </w:r>
      <w:r w:rsidR="00A47174">
        <w:rPr>
          <w:lang w:eastAsia="zh-CN"/>
        </w:rPr>
        <w:t xml:space="preserve"> provide external safety for VTS</w:t>
      </w:r>
      <w:r w:rsidR="00596ADB" w:rsidRPr="00596ADB">
        <w:t>.</w:t>
      </w:r>
    </w:p>
    <w:p w14:paraId="2BFC26B8" w14:textId="77777777" w:rsidR="00AF5EA1" w:rsidRDefault="00AF5EA1" w:rsidP="0006202B">
      <w:pPr>
        <w:pStyle w:val="Overskrift1"/>
        <w:numPr>
          <w:ilvl w:val="0"/>
          <w:numId w:val="15"/>
        </w:numPr>
        <w:tabs>
          <w:tab w:val="clear" w:pos="1418"/>
          <w:tab w:val="num" w:pos="0"/>
        </w:tabs>
        <w:ind w:left="709"/>
      </w:pPr>
      <w:bookmarkStart w:id="74" w:name="_Toc79372032"/>
      <w:r w:rsidRPr="00AF5EA1">
        <w:t xml:space="preserve">Factors </w:t>
      </w:r>
      <w:r w:rsidR="00D715F6">
        <w:t>when developing</w:t>
      </w:r>
      <w:r w:rsidRPr="00AF5EA1">
        <w:t xml:space="preserve"> a safety culture</w:t>
      </w:r>
      <w:r w:rsidR="00D715F6">
        <w:t xml:space="preserve"> in </w:t>
      </w:r>
      <w:r w:rsidR="00D715F6" w:rsidRPr="00AF5EA1">
        <w:t>VTS</w:t>
      </w:r>
      <w:bookmarkEnd w:id="74"/>
      <w:r w:rsidR="00D715F6" w:rsidRPr="00AF5EA1">
        <w:t xml:space="preserve"> </w:t>
      </w:r>
    </w:p>
    <w:p w14:paraId="03662D33" w14:textId="77777777" w:rsidR="00AF5EA1" w:rsidRPr="00AF5EA1" w:rsidRDefault="00AF5EA1" w:rsidP="00AF5EA1">
      <w:pPr>
        <w:pStyle w:val="Heading1separationline"/>
      </w:pPr>
    </w:p>
    <w:p w14:paraId="01E0B487" w14:textId="77777777" w:rsidR="00AF5EA1" w:rsidRDefault="00AF5EA1" w:rsidP="0006202B">
      <w:pPr>
        <w:pStyle w:val="Overskrift2"/>
        <w:numPr>
          <w:ilvl w:val="1"/>
          <w:numId w:val="15"/>
        </w:numPr>
      </w:pPr>
      <w:bookmarkStart w:id="75" w:name="_Toc79372033"/>
      <w:r w:rsidRPr="00AF5EA1">
        <w:t>VTS quality management system</w:t>
      </w:r>
      <w:bookmarkEnd w:id="75"/>
    </w:p>
    <w:p w14:paraId="247A5EF5" w14:textId="77777777" w:rsidR="00AF5EA1" w:rsidRPr="00AF5EA1" w:rsidRDefault="00AF5EA1" w:rsidP="00AF5EA1">
      <w:pPr>
        <w:pStyle w:val="Heading2separationline"/>
      </w:pPr>
    </w:p>
    <w:p w14:paraId="0599B487" w14:textId="77777777" w:rsidR="00AF5EA1" w:rsidRPr="00AF5EA1" w:rsidRDefault="00AF5EA1" w:rsidP="008B6471">
      <w:pPr>
        <w:pStyle w:val="Brdtekst"/>
      </w:pPr>
      <w:r w:rsidRPr="00AF5EA1">
        <w:t xml:space="preserve">It is suggested that VTS </w:t>
      </w:r>
      <w:r w:rsidR="005B55CF">
        <w:t>providers</w:t>
      </w:r>
      <w:r w:rsidR="005B55CF" w:rsidRPr="00AF5EA1">
        <w:t xml:space="preserve"> </w:t>
      </w:r>
      <w:r w:rsidRPr="00AF5EA1">
        <w:t xml:space="preserve">should fully integrate the established VTS quality management system documents when </w:t>
      </w:r>
      <w:r w:rsidR="00DC3C89">
        <w:t>developing</w:t>
      </w:r>
      <w:r w:rsidR="00DC3C89" w:rsidRPr="00AF5EA1">
        <w:t xml:space="preserve"> </w:t>
      </w:r>
      <w:r w:rsidRPr="00AF5EA1">
        <w:t>VTS safety culture guidelines, so as to ensure the effectiveness of VTS safety culture guidelines institutionally.</w:t>
      </w:r>
    </w:p>
    <w:p w14:paraId="74AF4926" w14:textId="77777777" w:rsidR="00AF5EA1" w:rsidRDefault="008978D0" w:rsidP="0006202B">
      <w:pPr>
        <w:pStyle w:val="Overskrift2"/>
        <w:numPr>
          <w:ilvl w:val="1"/>
          <w:numId w:val="15"/>
        </w:numPr>
      </w:pPr>
      <w:bookmarkStart w:id="76" w:name="_Toc79372034"/>
      <w:r>
        <w:t>THE WORKLOAD OF VTS PERSONNEL</w:t>
      </w:r>
      <w:bookmarkEnd w:id="76"/>
    </w:p>
    <w:p w14:paraId="03963A28" w14:textId="77777777" w:rsidR="00AF5EA1" w:rsidRPr="00AF5EA1" w:rsidRDefault="00AF5EA1" w:rsidP="00AF5EA1">
      <w:pPr>
        <w:pStyle w:val="Heading2separationline"/>
      </w:pPr>
    </w:p>
    <w:p w14:paraId="3541D40B" w14:textId="77777777" w:rsidR="00AF5EA1" w:rsidRDefault="00AF5EA1" w:rsidP="008B6471">
      <w:pPr>
        <w:pStyle w:val="Brdtekst"/>
      </w:pPr>
      <w:r w:rsidRPr="00AF5EA1">
        <w:t xml:space="preserve">VTS safety </w:t>
      </w:r>
      <w:r w:rsidR="00574A31">
        <w:t>culture</w:t>
      </w:r>
      <w:r w:rsidR="00574A31" w:rsidRPr="00AF5EA1">
        <w:t xml:space="preserve"> </w:t>
      </w:r>
      <w:r w:rsidRPr="00AF5EA1">
        <w:t xml:space="preserve">should play a role in overcoming the adverse effects of working environment in VTS, alleviating physical and mental fatigue of VTS </w:t>
      </w:r>
      <w:r w:rsidR="00574A31">
        <w:t>personnel</w:t>
      </w:r>
      <w:r w:rsidRPr="00AF5EA1">
        <w:t xml:space="preserve">, and alerting VTS </w:t>
      </w:r>
      <w:r w:rsidR="00987BBE">
        <w:t>personnel</w:t>
      </w:r>
      <w:r w:rsidRPr="00AF5EA1">
        <w:t xml:space="preserve"> to fully perform their job responsibilities.</w:t>
      </w:r>
    </w:p>
    <w:p w14:paraId="397076B9" w14:textId="77777777" w:rsidR="00AF5EA1" w:rsidRDefault="008978D0" w:rsidP="0006202B">
      <w:pPr>
        <w:pStyle w:val="Overskrift2"/>
        <w:numPr>
          <w:ilvl w:val="1"/>
          <w:numId w:val="15"/>
        </w:numPr>
      </w:pPr>
      <w:bookmarkStart w:id="77" w:name="_Toc79372035"/>
      <w:r>
        <w:t xml:space="preserve">the </w:t>
      </w:r>
      <w:r w:rsidR="00AF5EA1" w:rsidRPr="00AF5EA1">
        <w:t>differences</w:t>
      </w:r>
      <w:r>
        <w:t xml:space="preserve"> of </w:t>
      </w:r>
      <w:r w:rsidRPr="00AF5EA1">
        <w:t>cultural</w:t>
      </w:r>
      <w:bookmarkEnd w:id="77"/>
    </w:p>
    <w:p w14:paraId="2A87710C" w14:textId="77777777" w:rsidR="00AF5EA1" w:rsidRPr="00AF5EA1" w:rsidRDefault="00AF5EA1" w:rsidP="00AF5EA1">
      <w:pPr>
        <w:pStyle w:val="Heading2separationline"/>
      </w:pPr>
    </w:p>
    <w:p w14:paraId="2908AB08" w14:textId="77777777" w:rsidR="00AF5EA1" w:rsidRPr="00AF5EA1" w:rsidRDefault="00AF5EA1" w:rsidP="008B6471">
      <w:pPr>
        <w:pStyle w:val="Brdtekst"/>
      </w:pPr>
      <w:r w:rsidRPr="00AF5EA1">
        <w:t xml:space="preserve">Different countries and regions may have different understandings of safety culture. VTS </w:t>
      </w:r>
      <w:r w:rsidR="00A60598">
        <w:t>providers</w:t>
      </w:r>
      <w:r w:rsidR="00A60598" w:rsidRPr="00AF5EA1">
        <w:t xml:space="preserve"> </w:t>
      </w:r>
      <w:r w:rsidRPr="00AF5EA1">
        <w:t xml:space="preserve">should fully consider factors of cultural differences when </w:t>
      </w:r>
      <w:r w:rsidR="001A6CA7">
        <w:t>developing</w:t>
      </w:r>
      <w:r w:rsidRPr="00AF5EA1">
        <w:t xml:space="preserve"> guidelines for VTS safety culture.</w:t>
      </w:r>
    </w:p>
    <w:p w14:paraId="4C962B4C" w14:textId="77777777" w:rsidR="00AF5EA1" w:rsidRDefault="00AF5EA1" w:rsidP="0006202B">
      <w:pPr>
        <w:pStyle w:val="Overskrift2"/>
        <w:numPr>
          <w:ilvl w:val="1"/>
          <w:numId w:val="15"/>
        </w:numPr>
      </w:pPr>
      <w:bookmarkStart w:id="78" w:name="_Toc79372036"/>
      <w:r w:rsidRPr="00AF5EA1">
        <w:t>emerging technologies</w:t>
      </w:r>
      <w:bookmarkEnd w:id="78"/>
      <w:r w:rsidRPr="00AF5EA1">
        <w:t xml:space="preserve"> </w:t>
      </w:r>
    </w:p>
    <w:p w14:paraId="3807D0D6" w14:textId="77777777" w:rsidR="00AF5EA1" w:rsidRPr="00AF5EA1" w:rsidRDefault="00AF5EA1" w:rsidP="00AF5EA1">
      <w:pPr>
        <w:pStyle w:val="Heading2separationline"/>
      </w:pPr>
    </w:p>
    <w:p w14:paraId="1EE36D7F" w14:textId="77777777" w:rsidR="00AF5EA1" w:rsidRPr="00AF5EA1" w:rsidRDefault="008978D0" w:rsidP="008B6471">
      <w:pPr>
        <w:pStyle w:val="Brdtekst"/>
      </w:pPr>
      <w:r w:rsidRPr="008978D0">
        <w:t>With the application of advanced technology and equipment in the field of VTS, the intelligent level of VTS service and management, and the level of VTS occupational health protection will continue to improve, which will affect the VTS safety culture.</w:t>
      </w:r>
    </w:p>
    <w:p w14:paraId="15EC6D1E" w14:textId="77777777" w:rsidR="00AF5EA1" w:rsidRDefault="008E3FD3" w:rsidP="0006202B">
      <w:pPr>
        <w:pStyle w:val="Overskrift2"/>
        <w:numPr>
          <w:ilvl w:val="1"/>
          <w:numId w:val="15"/>
        </w:numPr>
      </w:pPr>
      <w:bookmarkStart w:id="79" w:name="_Toc79372037"/>
      <w:r w:rsidRPr="008E3FD3">
        <w:t>financial support</w:t>
      </w:r>
      <w:bookmarkEnd w:id="79"/>
    </w:p>
    <w:p w14:paraId="2A22D26B" w14:textId="77777777" w:rsidR="00AF5EA1" w:rsidRPr="00AF5EA1" w:rsidRDefault="00AF5EA1" w:rsidP="00AF5EA1">
      <w:pPr>
        <w:pStyle w:val="Heading2separationline"/>
      </w:pPr>
    </w:p>
    <w:p w14:paraId="14EF2765" w14:textId="77777777" w:rsidR="00AF5EA1" w:rsidRPr="00AF5EA1" w:rsidRDefault="008E3FD3" w:rsidP="008B6471">
      <w:pPr>
        <w:pStyle w:val="Brdtekst"/>
      </w:pPr>
      <w:r w:rsidRPr="008E3FD3">
        <w:t xml:space="preserve">VTS safety culture, especially material culture construction, is closely related to the economic support that VTS can obtain. VTS </w:t>
      </w:r>
      <w:r w:rsidR="00EE7612">
        <w:t>providers</w:t>
      </w:r>
      <w:r w:rsidR="00EE7612" w:rsidRPr="008E3FD3">
        <w:t xml:space="preserve"> </w:t>
      </w:r>
      <w:r w:rsidRPr="008E3FD3">
        <w:t xml:space="preserve">should consider local economic support when </w:t>
      </w:r>
      <w:r w:rsidR="00EE7612">
        <w:t>developing</w:t>
      </w:r>
      <w:r w:rsidR="00EE7612" w:rsidRPr="008E3FD3">
        <w:t xml:space="preserve"> </w:t>
      </w:r>
      <w:r w:rsidRPr="008E3FD3">
        <w:t>VTS safety culture guidelines.</w:t>
      </w:r>
    </w:p>
    <w:p w14:paraId="35C6FCF9" w14:textId="77777777" w:rsidR="00E5035D" w:rsidRPr="002A64DA" w:rsidRDefault="00E5035D" w:rsidP="00624C20">
      <w:pPr>
        <w:spacing w:after="200" w:line="276" w:lineRule="auto"/>
        <w:rPr>
          <w:lang w:eastAsia="en-GB"/>
        </w:rPr>
      </w:pPr>
    </w:p>
    <w:sectPr w:rsidR="00E5035D" w:rsidRPr="002A64DA" w:rsidSect="008F34F4">
      <w:headerReference w:type="even" r:id="rId32"/>
      <w:headerReference w:type="default" r:id="rId33"/>
      <w:footerReference w:type="default" r:id="rId34"/>
      <w:headerReference w:type="first" r:id="rId35"/>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i, Trond" w:date="2021-10-04T21:42:00Z" w:initials="ST">
    <w:p w14:paraId="35CB1D09" w14:textId="77777777" w:rsidR="00EA4C94" w:rsidRDefault="00EA4C94" w:rsidP="00EA4C94">
      <w:pPr>
        <w:pStyle w:val="Merknadstekst"/>
      </w:pPr>
      <w:r>
        <w:rPr>
          <w:rStyle w:val="Merknadsreferanse"/>
        </w:rPr>
        <w:annotationRef/>
      </w:r>
      <w:r>
        <w:t>VTS50</w:t>
      </w:r>
    </w:p>
    <w:p w14:paraId="4C25C0C1" w14:textId="77777777" w:rsidR="00EA4C94" w:rsidRDefault="00EA4C94" w:rsidP="00EA4C94">
      <w:pPr>
        <w:pStyle w:val="Merknadstekst"/>
      </w:pPr>
      <w:r w:rsidRPr="002F36C0">
        <w:rPr>
          <w:i/>
          <w:iCs/>
        </w:rPr>
        <w:t>Since IALA already have establish guidance on several of the topics that falls within the term “safety culture”, the group agreed that the objectives of the task would not be to develop guidance, but to promote focus on the subject and to provide links to guidance developed</w:t>
      </w:r>
      <w:r>
        <w:rPr>
          <w:i/>
          <w:iCs/>
        </w:rPr>
        <w:t>.</w:t>
      </w:r>
    </w:p>
    <w:p w14:paraId="63E243F4" w14:textId="7A55CD9D" w:rsidR="00EA4C94" w:rsidRDefault="00EA4C94">
      <w:pPr>
        <w:pStyle w:val="Merknadstekst"/>
      </w:pPr>
    </w:p>
  </w:comment>
  <w:comment w:id="10" w:author="Ski, Trond" w:date="2021-10-04T12:36:00Z" w:initials="ST">
    <w:p w14:paraId="4430C1FD" w14:textId="77777777" w:rsidR="002F36C0" w:rsidRDefault="002F36C0">
      <w:pPr>
        <w:pStyle w:val="Merknadstekst"/>
      </w:pPr>
      <w:r>
        <w:rPr>
          <w:rStyle w:val="Merknadsreferanse"/>
        </w:rPr>
        <w:annotationRef/>
      </w:r>
      <w:r>
        <w:t>VTS50</w:t>
      </w:r>
    </w:p>
    <w:p w14:paraId="1D8EF13C" w14:textId="77777777" w:rsidR="002F36C0" w:rsidRDefault="002F36C0">
      <w:pPr>
        <w:pStyle w:val="Merknadstekst"/>
      </w:pPr>
      <w:r w:rsidRPr="002F36C0">
        <w:rPr>
          <w:i/>
          <w:iCs/>
        </w:rPr>
        <w:t>Since IALA already have establish guidance on several of the topics that falls within the term “safety culture”, the group agreed that the objectives of the task would not be to develop guidance, but to promote focus on the subject and to provide links to guidance developed</w:t>
      </w:r>
      <w:r>
        <w:rPr>
          <w:i/>
          <w:iCs/>
        </w:rPr>
        <w:t>.</w:t>
      </w:r>
    </w:p>
  </w:comment>
  <w:comment w:id="29" w:author="Ski, Trond" w:date="2021-10-04T12:43:00Z" w:initials="ST">
    <w:p w14:paraId="0A1D2430" w14:textId="77777777" w:rsidR="00304E27" w:rsidRDefault="00B10F40">
      <w:pPr>
        <w:pStyle w:val="Merknadstekst"/>
      </w:pPr>
      <w:r>
        <w:rPr>
          <w:rStyle w:val="Merknadsreferanse"/>
        </w:rPr>
        <w:annotationRef/>
      </w:r>
      <w:r w:rsidR="00304E27">
        <w:t>VTS50</w:t>
      </w:r>
    </w:p>
    <w:p w14:paraId="0FC95AF9" w14:textId="6DE876A9" w:rsidR="00B10F40" w:rsidRDefault="00B10F40">
      <w:pPr>
        <w:pStyle w:val="Merknadstekst"/>
      </w:pPr>
      <w:r>
        <w:t>«The safety culture of an organization is the product of induviduals and group values, attitudes, perceptions, competencies, and patterns of behaviour that determine the commitment to, and the style and proficiency of an organizations health and safety management.» HSE International Advisory committee</w:t>
      </w:r>
    </w:p>
  </w:comment>
  <w:comment w:id="39" w:author="Ski, Trond" w:date="2021-10-04T12:50:00Z" w:initials="ST">
    <w:p w14:paraId="5672E651" w14:textId="77777777" w:rsidR="00304E27" w:rsidRDefault="00B10F40">
      <w:pPr>
        <w:pStyle w:val="Merknadstekst"/>
      </w:pPr>
      <w:r>
        <w:rPr>
          <w:rStyle w:val="Merknadsreferanse"/>
        </w:rPr>
        <w:annotationRef/>
      </w:r>
      <w:r w:rsidR="00304E27">
        <w:t>VTS51</w:t>
      </w:r>
    </w:p>
    <w:p w14:paraId="3AB3C392" w14:textId="1F27D714" w:rsidR="00B10F40" w:rsidRDefault="00B10F40">
      <w:pPr>
        <w:pStyle w:val="Merknadstekst"/>
      </w:pPr>
      <w:r>
        <w:t xml:space="preserve">Find origin of the </w:t>
      </w:r>
      <w:r w:rsidR="00126B57">
        <w:t xml:space="preserve">text on the </w:t>
      </w:r>
      <w:r>
        <w:t xml:space="preserve">four </w:t>
      </w:r>
      <w:r w:rsidR="00126B57">
        <w:t>mentioned</w:t>
      </w:r>
      <w:r>
        <w:t xml:space="preserve"> principles.</w:t>
      </w:r>
    </w:p>
  </w:comment>
  <w:comment w:id="47" w:author="Ski, Trond" w:date="2021-10-04T12:58:00Z" w:initials="ST">
    <w:p w14:paraId="6AED3162" w14:textId="77777777" w:rsidR="002028F5" w:rsidRDefault="00D04B10">
      <w:pPr>
        <w:pStyle w:val="Merknadstekst"/>
      </w:pPr>
      <w:r>
        <w:rPr>
          <w:rStyle w:val="Merknadsreferanse"/>
        </w:rPr>
        <w:annotationRef/>
      </w:r>
      <w:r w:rsidR="002028F5">
        <w:t>VTS51</w:t>
      </w:r>
    </w:p>
    <w:p w14:paraId="1D628BF6" w14:textId="057EC235" w:rsidR="00D04B10" w:rsidRDefault="00D04B10">
      <w:pPr>
        <w:pStyle w:val="Merknadstekst"/>
      </w:pPr>
      <w:r>
        <w:t xml:space="preserve">Insert text regarding the elements of safety culture with reference to James Reason and others </w:t>
      </w:r>
      <w:r w:rsidR="000C6878">
        <w:t xml:space="preserve">recognized </w:t>
      </w:r>
      <w:r w:rsidR="000C6878" w:rsidRPr="000C6878">
        <w:t>author</w:t>
      </w:r>
      <w:r w:rsidR="000C6878">
        <w:t xml:space="preserve"> </w:t>
      </w:r>
      <w:r>
        <w:t>and link this to IALA guidance.</w:t>
      </w:r>
    </w:p>
  </w:comment>
  <w:comment w:id="49" w:author="Ski, Trond" w:date="2021-10-04T23:36:00Z" w:initials="ST">
    <w:p w14:paraId="5A6EE74D" w14:textId="06D4EC67" w:rsidR="00CB6D3D" w:rsidRDefault="00CB6D3D">
      <w:pPr>
        <w:pStyle w:val="Merknadstekst"/>
      </w:pPr>
      <w:r>
        <w:rPr>
          <w:rStyle w:val="Merknadsreferanse"/>
        </w:rPr>
        <w:annotationRef/>
      </w:r>
      <w:r>
        <w:t>VTS51</w:t>
      </w:r>
    </w:p>
    <w:p w14:paraId="317DD95A" w14:textId="14FB4A10" w:rsidR="00CB6D3D" w:rsidRDefault="00CB6D3D">
      <w:pPr>
        <w:pStyle w:val="Merknadstekst"/>
        <w:rPr>
          <w:lang w:val="en-US"/>
        </w:rPr>
      </w:pPr>
      <w:r>
        <w:t>A</w:t>
      </w:r>
      <w:r>
        <w:rPr>
          <w:lang w:val="en-US"/>
        </w:rPr>
        <w:t>ll IALA VTS guidance documents could be perceived as promoting a safety culture, whether directly or indirectly. Specific IALA guidelines that relate to safety culture in VTS (task 1.2.6):</w:t>
      </w:r>
    </w:p>
    <w:p w14:paraId="475C7EBE" w14:textId="27EF7370" w:rsidR="00CB6D3D" w:rsidRDefault="00CB6D3D">
      <w:pPr>
        <w:pStyle w:val="Merknadstekst"/>
        <w:rPr>
          <w:lang w:val="en-US"/>
        </w:rPr>
      </w:pPr>
    </w:p>
    <w:p w14:paraId="040243D9" w14:textId="77777777" w:rsidR="00CB6D3D" w:rsidRDefault="00CB6D3D" w:rsidP="00CB6D3D">
      <w:pPr>
        <w:rPr>
          <w:sz w:val="22"/>
          <w:u w:val="single"/>
          <w:lang w:val="en-US"/>
        </w:rPr>
      </w:pPr>
      <w:r>
        <w:rPr>
          <w:u w:val="single"/>
          <w:lang w:val="en-US"/>
        </w:rPr>
        <w:t>Standards</w:t>
      </w:r>
    </w:p>
    <w:p w14:paraId="65F1929A" w14:textId="77777777" w:rsidR="00CB6D3D" w:rsidRDefault="00CB6D3D" w:rsidP="00CB6D3D">
      <w:pPr>
        <w:pStyle w:val="Listeavsnitt"/>
        <w:numPr>
          <w:ilvl w:val="0"/>
          <w:numId w:val="23"/>
        </w:numPr>
        <w:spacing w:line="240" w:lineRule="auto"/>
        <w:contextualSpacing w:val="0"/>
        <w:rPr>
          <w:lang w:val="en-US"/>
        </w:rPr>
      </w:pPr>
      <w:r>
        <w:rPr>
          <w:lang w:val="en-US"/>
        </w:rPr>
        <w:t>Completed review of S1040 – Vessel Traffic Services</w:t>
      </w:r>
    </w:p>
    <w:p w14:paraId="7F9215AD" w14:textId="77777777" w:rsidR="00CB6D3D" w:rsidRDefault="00CB6D3D" w:rsidP="00CB6D3D">
      <w:pPr>
        <w:pStyle w:val="Listeavsnitt"/>
        <w:numPr>
          <w:ilvl w:val="0"/>
          <w:numId w:val="23"/>
        </w:numPr>
        <w:spacing w:line="240" w:lineRule="auto"/>
        <w:contextualSpacing w:val="0"/>
        <w:rPr>
          <w:lang w:val="en-US"/>
        </w:rPr>
      </w:pPr>
      <w:r>
        <w:rPr>
          <w:lang w:val="en-US"/>
        </w:rPr>
        <w:t>Completed review of S1050 – Training and Certification</w:t>
      </w:r>
    </w:p>
    <w:p w14:paraId="22569818" w14:textId="77777777" w:rsidR="00CB6D3D" w:rsidRDefault="00CB6D3D" w:rsidP="00CB6D3D">
      <w:pPr>
        <w:rPr>
          <w:lang w:val="en-US"/>
        </w:rPr>
      </w:pPr>
    </w:p>
    <w:p w14:paraId="6F158923" w14:textId="77777777" w:rsidR="00CB6D3D" w:rsidRDefault="00CB6D3D" w:rsidP="00CB6D3D">
      <w:pPr>
        <w:rPr>
          <w:u w:val="single"/>
          <w:lang w:val="en-US"/>
        </w:rPr>
      </w:pPr>
      <w:r>
        <w:rPr>
          <w:u w:val="single"/>
          <w:lang w:val="en-US"/>
        </w:rPr>
        <w:t xml:space="preserve">Recommendations </w:t>
      </w:r>
    </w:p>
    <w:p w14:paraId="283AFB4D" w14:textId="77777777" w:rsidR="00CB6D3D" w:rsidRDefault="00CB6D3D" w:rsidP="00CB6D3D">
      <w:pPr>
        <w:pStyle w:val="Listeavsnitt"/>
        <w:numPr>
          <w:ilvl w:val="0"/>
          <w:numId w:val="23"/>
        </w:numPr>
        <w:spacing w:line="240" w:lineRule="auto"/>
        <w:contextualSpacing w:val="0"/>
        <w:rPr>
          <w:lang w:val="en-US"/>
        </w:rPr>
      </w:pPr>
      <w:r>
        <w:rPr>
          <w:lang w:val="en-US"/>
        </w:rPr>
        <w:t>Completed review of R0102 (V-102) – Application of the User Pays Principle to VTS</w:t>
      </w:r>
    </w:p>
    <w:p w14:paraId="79C78EEA" w14:textId="77777777" w:rsidR="00CB6D3D" w:rsidRDefault="00CB6D3D" w:rsidP="00CB6D3D">
      <w:pPr>
        <w:pStyle w:val="Listeavsnitt"/>
        <w:numPr>
          <w:ilvl w:val="0"/>
          <w:numId w:val="23"/>
        </w:numPr>
        <w:spacing w:line="240" w:lineRule="auto"/>
        <w:contextualSpacing w:val="0"/>
        <w:rPr>
          <w:lang w:val="en-US"/>
        </w:rPr>
      </w:pPr>
      <w:r>
        <w:rPr>
          <w:lang w:val="en-US"/>
        </w:rPr>
        <w:t>Completed review of R0120 (V-120) – Vessel Traffic Services in Inland Waters</w:t>
      </w:r>
    </w:p>
    <w:p w14:paraId="77C28DF5" w14:textId="77777777" w:rsidR="00CB6D3D" w:rsidRDefault="00CB6D3D" w:rsidP="00CB6D3D">
      <w:pPr>
        <w:pStyle w:val="Listeavsnitt"/>
        <w:numPr>
          <w:ilvl w:val="0"/>
          <w:numId w:val="23"/>
        </w:numPr>
        <w:spacing w:line="240" w:lineRule="auto"/>
        <w:contextualSpacing w:val="0"/>
        <w:rPr>
          <w:lang w:val="en-US"/>
        </w:rPr>
      </w:pPr>
      <w:r>
        <w:rPr>
          <w:lang w:val="en-US"/>
        </w:rPr>
        <w:t>Completed review of R0125 (V-125) – The Use and Presentation of Symbology at a VTS Centre</w:t>
      </w:r>
    </w:p>
    <w:p w14:paraId="7DCCE005" w14:textId="77777777" w:rsidR="00CB6D3D" w:rsidRDefault="00CB6D3D" w:rsidP="00CB6D3D">
      <w:pPr>
        <w:rPr>
          <w:lang w:val="en-US"/>
        </w:rPr>
      </w:pPr>
    </w:p>
    <w:p w14:paraId="37BB0EF0" w14:textId="77777777" w:rsidR="00CB6D3D" w:rsidRDefault="00CB6D3D" w:rsidP="00CB6D3D">
      <w:pPr>
        <w:rPr>
          <w:u w:val="single"/>
          <w:lang w:val="en-US"/>
        </w:rPr>
      </w:pPr>
      <w:r>
        <w:rPr>
          <w:u w:val="single"/>
          <w:lang w:val="en-US"/>
        </w:rPr>
        <w:t>Guidelines</w:t>
      </w:r>
    </w:p>
    <w:p w14:paraId="1E38CF0D" w14:textId="77777777" w:rsidR="00CB6D3D" w:rsidRDefault="00CB6D3D" w:rsidP="00CB6D3D">
      <w:pPr>
        <w:pStyle w:val="Listeavsnitt"/>
        <w:numPr>
          <w:ilvl w:val="0"/>
          <w:numId w:val="24"/>
        </w:numPr>
        <w:spacing w:line="240" w:lineRule="auto"/>
        <w:contextualSpacing w:val="0"/>
        <w:rPr>
          <w:lang w:val="en-US"/>
        </w:rPr>
      </w:pPr>
      <w:r>
        <w:rPr>
          <w:lang w:val="en-US"/>
        </w:rPr>
        <w:t>Started review of G1045 – Staffing Levels at VTS Centres (it appears this guideline will be the most informative of the guidelines for this task)</w:t>
      </w:r>
    </w:p>
    <w:p w14:paraId="046BF29A" w14:textId="77777777" w:rsidR="00CB6D3D" w:rsidRDefault="00CB6D3D" w:rsidP="00CB6D3D">
      <w:pPr>
        <w:pStyle w:val="Listeavsnitt"/>
        <w:numPr>
          <w:ilvl w:val="0"/>
          <w:numId w:val="24"/>
        </w:numPr>
        <w:spacing w:line="240" w:lineRule="auto"/>
        <w:contextualSpacing w:val="0"/>
        <w:rPr>
          <w:lang w:val="en-US"/>
        </w:rPr>
      </w:pPr>
      <w:r>
        <w:rPr>
          <w:lang w:val="en-US"/>
        </w:rPr>
        <w:t>Started review of G1123 – VTS Voice Communications and Phraseology</w:t>
      </w:r>
    </w:p>
    <w:p w14:paraId="3C46BF5C" w14:textId="77777777" w:rsidR="00CB6D3D" w:rsidRDefault="00CB6D3D" w:rsidP="00CB6D3D">
      <w:pPr>
        <w:pStyle w:val="Listeavsnitt"/>
        <w:numPr>
          <w:ilvl w:val="0"/>
          <w:numId w:val="24"/>
        </w:numPr>
        <w:spacing w:line="240" w:lineRule="auto"/>
        <w:contextualSpacing w:val="0"/>
        <w:rPr>
          <w:lang w:val="en-US"/>
        </w:rPr>
      </w:pPr>
      <w:r>
        <w:rPr>
          <w:lang w:val="en-US"/>
        </w:rPr>
        <w:t>Started review of G1144 – Promulgating the Requirements of a VTS to Mariners (A VTS Users Guide)</w:t>
      </w:r>
    </w:p>
    <w:p w14:paraId="0127F5DB" w14:textId="77777777" w:rsidR="00CB6D3D" w:rsidRDefault="00CB6D3D" w:rsidP="00CB6D3D">
      <w:pPr>
        <w:pStyle w:val="Listeavsnitt"/>
        <w:numPr>
          <w:ilvl w:val="0"/>
          <w:numId w:val="24"/>
        </w:numPr>
        <w:spacing w:line="240" w:lineRule="auto"/>
        <w:contextualSpacing w:val="0"/>
        <w:rPr>
          <w:lang w:val="en-US"/>
        </w:rPr>
      </w:pPr>
      <w:r>
        <w:rPr>
          <w:lang w:val="en-US"/>
        </w:rPr>
        <w:t>Started review of G1118 – Marine Casualty / Incident Reporting and Recording Including Near-Miss Situations as it Relates to VTS</w:t>
      </w:r>
    </w:p>
    <w:p w14:paraId="580B659A" w14:textId="77777777" w:rsidR="00CB6D3D" w:rsidRDefault="00CB6D3D" w:rsidP="00CB6D3D">
      <w:pPr>
        <w:pStyle w:val="Listeavsnitt"/>
        <w:numPr>
          <w:ilvl w:val="0"/>
          <w:numId w:val="24"/>
        </w:numPr>
        <w:spacing w:line="240" w:lineRule="auto"/>
        <w:contextualSpacing w:val="0"/>
        <w:rPr>
          <w:lang w:val="en-US"/>
        </w:rPr>
      </w:pPr>
      <w:r>
        <w:rPr>
          <w:lang w:val="en-US"/>
        </w:rPr>
        <w:t>Started review of G1110 – Use of Decision Support Tools for VTS Personnel</w:t>
      </w:r>
    </w:p>
    <w:p w14:paraId="282C6A47" w14:textId="74F78DE4" w:rsidR="00CB6D3D" w:rsidRPr="00CB6D3D" w:rsidRDefault="00CB6D3D" w:rsidP="00CB6D3D">
      <w:pPr>
        <w:pStyle w:val="Listeavsnitt"/>
        <w:numPr>
          <w:ilvl w:val="0"/>
          <w:numId w:val="24"/>
        </w:numPr>
        <w:spacing w:line="240" w:lineRule="auto"/>
        <w:contextualSpacing w:val="0"/>
        <w:rPr>
          <w:lang w:val="en-US"/>
        </w:rPr>
      </w:pPr>
      <w:r w:rsidRPr="00CB6D3D">
        <w:rPr>
          <w:lang w:val="en-US"/>
        </w:rPr>
        <w:t>Started review of G1102 – VTS Interaction with Allied or Other Services</w:t>
      </w:r>
    </w:p>
  </w:comment>
  <w:comment w:id="48" w:author="Ski, Trond" w:date="2021-10-04T22:17:00Z" w:initials="ST">
    <w:p w14:paraId="66BED9AE" w14:textId="076F58DF" w:rsidR="00304E27" w:rsidRDefault="00304E27">
      <w:pPr>
        <w:pStyle w:val="Merknadstekst"/>
      </w:pPr>
      <w:r>
        <w:rPr>
          <w:rStyle w:val="Merknadsreferanse"/>
        </w:rPr>
        <w:annotationRef/>
      </w:r>
      <w:r>
        <w:t>VTS50</w:t>
      </w:r>
    </w:p>
    <w:p w14:paraId="57110787" w14:textId="7F0DC602" w:rsidR="00304E27" w:rsidRDefault="00304E27" w:rsidP="00304E27">
      <w:pPr>
        <w:pStyle w:val="Brdtekst"/>
        <w:rPr>
          <w:lang w:eastAsia="de-DE"/>
        </w:rPr>
      </w:pPr>
      <w:r>
        <w:rPr>
          <w:lang w:eastAsia="de-DE"/>
        </w:rPr>
        <w:t xml:space="preserve">Relevant IALA guidance on topics concerning Safety Culture, includes: </w:t>
      </w:r>
    </w:p>
    <w:p w14:paraId="4E7246C4" w14:textId="77777777" w:rsidR="00304E27" w:rsidRDefault="00304E27" w:rsidP="00304E27">
      <w:pPr>
        <w:pStyle w:val="Brdtekst"/>
        <w:rPr>
          <w:lang w:eastAsia="de-DE"/>
        </w:rPr>
      </w:pPr>
    </w:p>
    <w:p w14:paraId="75887A6F" w14:textId="77777777" w:rsidR="00304E27" w:rsidRDefault="00304E27" w:rsidP="00304E27">
      <w:pPr>
        <w:pStyle w:val="Brdtekst"/>
        <w:spacing w:line="240" w:lineRule="auto"/>
        <w:rPr>
          <w:lang w:val="nb-NO" w:eastAsia="de-DE"/>
        </w:rPr>
      </w:pPr>
      <w:r w:rsidRPr="00E73243">
        <w:rPr>
          <w:lang w:val="nb-NO" w:eastAsia="de-DE"/>
        </w:rPr>
        <w:t>Competence</w:t>
      </w:r>
    </w:p>
    <w:p w14:paraId="09CDCF15" w14:textId="375EC2F2" w:rsidR="00304E27" w:rsidRPr="00304E27" w:rsidRDefault="00304E27" w:rsidP="00304E27">
      <w:pPr>
        <w:pStyle w:val="Brdtekst"/>
        <w:numPr>
          <w:ilvl w:val="0"/>
          <w:numId w:val="22"/>
        </w:numPr>
        <w:spacing w:line="240" w:lineRule="auto"/>
        <w:rPr>
          <w:lang w:val="en-US" w:eastAsia="de-DE"/>
        </w:rPr>
      </w:pPr>
      <w:r>
        <w:rPr>
          <w:lang w:val="en-US" w:eastAsia="de-DE"/>
        </w:rPr>
        <w:t xml:space="preserve"> </w:t>
      </w:r>
      <w:r w:rsidRPr="00304E27">
        <w:rPr>
          <w:lang w:val="en-US" w:eastAsia="de-DE"/>
        </w:rPr>
        <w:t>V103/5, Revalidation process of VTS Qualification and Certification</w:t>
      </w:r>
    </w:p>
    <w:p w14:paraId="50CD990B" w14:textId="77777777" w:rsidR="00304E27" w:rsidRPr="00304E27" w:rsidRDefault="00304E27" w:rsidP="00304E27">
      <w:pPr>
        <w:pStyle w:val="Brdtekst"/>
        <w:spacing w:line="240" w:lineRule="auto"/>
        <w:rPr>
          <w:lang w:val="en-US" w:eastAsia="de-DE"/>
        </w:rPr>
      </w:pPr>
    </w:p>
    <w:p w14:paraId="378E1925" w14:textId="45EA83C3" w:rsidR="00304E27" w:rsidRPr="00E73243" w:rsidRDefault="00304E27" w:rsidP="00304E27">
      <w:pPr>
        <w:pStyle w:val="Brdtekst"/>
        <w:spacing w:line="240" w:lineRule="auto"/>
        <w:rPr>
          <w:lang w:val="nb-NO" w:eastAsia="de-DE"/>
        </w:rPr>
      </w:pPr>
      <w:r w:rsidRPr="00E73243">
        <w:rPr>
          <w:lang w:val="nb-NO" w:eastAsia="de-DE"/>
        </w:rPr>
        <w:t>Assessing</w:t>
      </w:r>
    </w:p>
    <w:p w14:paraId="616762FA" w14:textId="38D8C010" w:rsidR="00304E27" w:rsidRPr="00E73243" w:rsidRDefault="00304E27" w:rsidP="00304E27">
      <w:pPr>
        <w:pStyle w:val="Brdtekst"/>
        <w:numPr>
          <w:ilvl w:val="0"/>
          <w:numId w:val="22"/>
        </w:numPr>
        <w:spacing w:line="240" w:lineRule="auto"/>
        <w:rPr>
          <w:lang w:val="nb-NO" w:eastAsia="de-DE"/>
        </w:rPr>
      </w:pPr>
      <w:r>
        <w:rPr>
          <w:lang w:val="nb-NO" w:eastAsia="de-DE"/>
        </w:rPr>
        <w:t xml:space="preserve">G1101, Auditing Assessing </w:t>
      </w:r>
      <w:r w:rsidRPr="00E73243">
        <w:rPr>
          <w:lang w:val="nb-NO" w:eastAsia="de-DE"/>
        </w:rPr>
        <w:t>VTS</w:t>
      </w:r>
    </w:p>
    <w:p w14:paraId="0A16DAB0" w14:textId="77777777" w:rsidR="00304E27" w:rsidRDefault="00304E27" w:rsidP="00304E27">
      <w:pPr>
        <w:pStyle w:val="Brdtekst"/>
        <w:spacing w:line="240" w:lineRule="auto"/>
        <w:rPr>
          <w:lang w:val="nb-NO" w:eastAsia="de-DE"/>
        </w:rPr>
      </w:pPr>
    </w:p>
    <w:p w14:paraId="564CF60C" w14:textId="6547AF24" w:rsidR="00304E27" w:rsidRPr="00E73243" w:rsidRDefault="00304E27" w:rsidP="00304E27">
      <w:pPr>
        <w:pStyle w:val="Brdtekst"/>
        <w:spacing w:line="240" w:lineRule="auto"/>
        <w:rPr>
          <w:lang w:val="nb-NO" w:eastAsia="de-DE"/>
        </w:rPr>
      </w:pPr>
      <w:r w:rsidRPr="00E73243">
        <w:rPr>
          <w:lang w:val="nb-NO" w:eastAsia="de-DE"/>
        </w:rPr>
        <w:t>Reporting</w:t>
      </w:r>
    </w:p>
    <w:p w14:paraId="3C5D6FF2" w14:textId="4C40F083" w:rsidR="00304E27" w:rsidRPr="00304E27" w:rsidRDefault="00304E27" w:rsidP="00304E27">
      <w:pPr>
        <w:pStyle w:val="Brdtekst"/>
        <w:numPr>
          <w:ilvl w:val="0"/>
          <w:numId w:val="22"/>
        </w:numPr>
        <w:spacing w:line="240" w:lineRule="auto"/>
        <w:rPr>
          <w:lang w:val="en-US" w:eastAsia="de-DE"/>
        </w:rPr>
      </w:pPr>
      <w:r w:rsidRPr="00304E27">
        <w:rPr>
          <w:lang w:val="en-US" w:eastAsia="de-DE"/>
        </w:rPr>
        <w:t xml:space="preserve"> </w:t>
      </w:r>
      <w:r w:rsidRPr="00E73243">
        <w:rPr>
          <w:lang w:val="en-US" w:eastAsia="de-DE"/>
        </w:rPr>
        <w:t>G1118, Marine casualty incident reporting and recording including near miss situations as it relates to VTS</w:t>
      </w:r>
    </w:p>
    <w:p w14:paraId="28103D6E" w14:textId="77777777" w:rsidR="00304E27" w:rsidRDefault="00304E27" w:rsidP="00304E27">
      <w:pPr>
        <w:pStyle w:val="Brdtekst"/>
        <w:spacing w:line="240" w:lineRule="auto"/>
        <w:rPr>
          <w:lang w:val="en-US" w:eastAsia="de-DE"/>
        </w:rPr>
      </w:pPr>
    </w:p>
    <w:p w14:paraId="679C77B8" w14:textId="67B1B8ED" w:rsidR="00304E27" w:rsidRPr="00E73243" w:rsidRDefault="00304E27" w:rsidP="00304E27">
      <w:pPr>
        <w:pStyle w:val="Brdtekst"/>
        <w:spacing w:line="240" w:lineRule="auto"/>
        <w:rPr>
          <w:lang w:val="nb-NO" w:eastAsia="de-DE"/>
        </w:rPr>
      </w:pPr>
      <w:r w:rsidRPr="00E73243">
        <w:rPr>
          <w:lang w:val="nb-NO" w:eastAsia="de-DE"/>
        </w:rPr>
        <w:t>Objectives</w:t>
      </w:r>
    </w:p>
    <w:p w14:paraId="78A9C1C1" w14:textId="2804ED06" w:rsidR="00304E27" w:rsidRPr="00E73243" w:rsidRDefault="00304E27" w:rsidP="00304E27">
      <w:pPr>
        <w:pStyle w:val="Brdtekst"/>
        <w:numPr>
          <w:ilvl w:val="0"/>
          <w:numId w:val="22"/>
        </w:numPr>
        <w:spacing w:line="240" w:lineRule="auto"/>
        <w:rPr>
          <w:lang w:val="en-US" w:eastAsia="de-DE"/>
        </w:rPr>
      </w:pPr>
      <w:r>
        <w:rPr>
          <w:lang w:val="en-US" w:eastAsia="de-DE"/>
        </w:rPr>
        <w:t xml:space="preserve">G1131, Setting and measuring VTS </w:t>
      </w:r>
      <w:r w:rsidRPr="00E73243">
        <w:rPr>
          <w:lang w:val="en-US" w:eastAsia="de-DE"/>
        </w:rPr>
        <w:t>objectives</w:t>
      </w:r>
    </w:p>
    <w:p w14:paraId="70D1CDA1" w14:textId="77777777" w:rsidR="00304E27" w:rsidRDefault="00304E27" w:rsidP="00304E27">
      <w:pPr>
        <w:pStyle w:val="Brdtekst"/>
        <w:spacing w:line="240" w:lineRule="auto"/>
        <w:rPr>
          <w:lang w:val="en-US" w:eastAsia="de-DE"/>
        </w:rPr>
      </w:pPr>
    </w:p>
    <w:p w14:paraId="237B093E" w14:textId="25B6CC8C" w:rsidR="00304E27" w:rsidRPr="00304E27" w:rsidRDefault="00304E27" w:rsidP="00304E27">
      <w:pPr>
        <w:pStyle w:val="Brdtekst"/>
        <w:spacing w:line="240" w:lineRule="auto"/>
        <w:rPr>
          <w:lang w:val="en-US" w:eastAsia="de-DE"/>
        </w:rPr>
      </w:pPr>
      <w:r w:rsidRPr="00304E27">
        <w:rPr>
          <w:lang w:val="en-US" w:eastAsia="de-DE"/>
        </w:rPr>
        <w:t>Rutines, procedures</w:t>
      </w:r>
    </w:p>
    <w:p w14:paraId="55B10E18" w14:textId="554F475F" w:rsidR="00304E27" w:rsidRDefault="00304E27" w:rsidP="00304E27">
      <w:pPr>
        <w:pStyle w:val="Merknadstekst"/>
        <w:numPr>
          <w:ilvl w:val="0"/>
          <w:numId w:val="22"/>
        </w:numPr>
      </w:pPr>
      <w:r>
        <w:rPr>
          <w:lang w:val="en-US" w:eastAsia="de-DE"/>
        </w:rPr>
        <w:t xml:space="preserve">1141 Ed1 </w:t>
      </w:r>
      <w:r w:rsidRPr="00E73243">
        <w:rPr>
          <w:lang w:val="en-US" w:eastAsia="de-DE"/>
        </w:rPr>
        <w:t>Opera</w:t>
      </w:r>
      <w:r>
        <w:rPr>
          <w:lang w:val="en-US" w:eastAsia="de-DE"/>
        </w:rPr>
        <w:t>tional Procedures for VTS</w:t>
      </w:r>
    </w:p>
  </w:comment>
  <w:comment w:id="53" w:author="Ski, Trond" w:date="2021-10-04T12:53:00Z" w:initials="ST">
    <w:p w14:paraId="78BDEA23" w14:textId="77777777" w:rsidR="00304E27" w:rsidRDefault="00D04B10">
      <w:pPr>
        <w:pStyle w:val="Merknadstekst"/>
      </w:pPr>
      <w:r>
        <w:rPr>
          <w:rStyle w:val="Merknadsreferanse"/>
        </w:rPr>
        <w:annotationRef/>
      </w:r>
      <w:r w:rsidR="00304E27">
        <w:t>VTS51</w:t>
      </w:r>
    </w:p>
    <w:p w14:paraId="68A020A0" w14:textId="32762032" w:rsidR="00D04B10" w:rsidRDefault="00D04B10">
      <w:pPr>
        <w:pStyle w:val="Merknadstekst"/>
      </w:pPr>
      <w:r>
        <w:t xml:space="preserve">Find </w:t>
      </w:r>
      <w:r w:rsidR="000C6878">
        <w:t xml:space="preserve">the </w:t>
      </w:r>
      <w:r>
        <w:t xml:space="preserve">origin of </w:t>
      </w:r>
      <w:r w:rsidR="000C6878">
        <w:t xml:space="preserve">the text on the </w:t>
      </w:r>
      <w:r>
        <w:t>framework.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E243F4" w15:done="0"/>
  <w15:commentEx w15:paraId="1D8EF13C" w15:done="0"/>
  <w15:commentEx w15:paraId="0FC95AF9" w15:done="0"/>
  <w15:commentEx w15:paraId="3AB3C392" w15:done="0"/>
  <w15:commentEx w15:paraId="1D628BF6" w15:done="0"/>
  <w15:commentEx w15:paraId="282C6A47" w15:done="0"/>
  <w15:commentEx w15:paraId="55B10E18" w15:done="0"/>
  <w15:commentEx w15:paraId="68A020A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A8F4C" w14:textId="77777777" w:rsidR="00B33F9C" w:rsidRDefault="00B33F9C" w:rsidP="003274DB">
      <w:r>
        <w:separator/>
      </w:r>
    </w:p>
    <w:p w14:paraId="27480B70" w14:textId="77777777" w:rsidR="00B33F9C" w:rsidRDefault="00B33F9C"/>
  </w:endnote>
  <w:endnote w:type="continuationSeparator" w:id="0">
    <w:p w14:paraId="1234282F" w14:textId="77777777" w:rsidR="00B33F9C" w:rsidRDefault="00B33F9C" w:rsidP="003274DB">
      <w:r>
        <w:continuationSeparator/>
      </w:r>
    </w:p>
    <w:p w14:paraId="75F641AD" w14:textId="77777777" w:rsidR="00B33F9C" w:rsidRDefault="00B33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EF53F" w14:textId="77777777" w:rsidR="0083759A" w:rsidRDefault="009F061E" w:rsidP="00EC7C87">
    <w:pPr>
      <w:pStyle w:val="Bunntekst"/>
      <w:framePr w:wrap="none" w:vAnchor="text" w:hAnchor="margin" w:xAlign="right" w:y="1"/>
      <w:rPr>
        <w:rStyle w:val="Sidetall"/>
      </w:rPr>
    </w:pPr>
    <w:r>
      <w:rPr>
        <w:rStyle w:val="Sidetall"/>
      </w:rPr>
      <w:fldChar w:fldCharType="begin"/>
    </w:r>
    <w:r w:rsidR="0083759A">
      <w:rPr>
        <w:rStyle w:val="Sidetall"/>
      </w:rPr>
      <w:instrText xml:space="preserve">PAGE  </w:instrText>
    </w:r>
    <w:r>
      <w:rPr>
        <w:rStyle w:val="Sidetall"/>
      </w:rPr>
      <w:fldChar w:fldCharType="end"/>
    </w:r>
  </w:p>
  <w:p w14:paraId="21E34AD4" w14:textId="77777777" w:rsidR="0083759A" w:rsidRDefault="009F061E" w:rsidP="00C907DF">
    <w:pPr>
      <w:pStyle w:val="Bunntekst"/>
      <w:framePr w:wrap="none" w:vAnchor="text" w:hAnchor="margin" w:xAlign="right" w:y="1"/>
      <w:ind w:right="360"/>
      <w:rPr>
        <w:rStyle w:val="Sidetall"/>
      </w:rPr>
    </w:pPr>
    <w:r>
      <w:rPr>
        <w:rStyle w:val="Sidetall"/>
      </w:rPr>
      <w:fldChar w:fldCharType="begin"/>
    </w:r>
    <w:r w:rsidR="0083759A">
      <w:rPr>
        <w:rStyle w:val="Sidetall"/>
      </w:rPr>
      <w:instrText xml:space="preserve">PAGE  </w:instrText>
    </w:r>
    <w:r>
      <w:rPr>
        <w:rStyle w:val="Sidetall"/>
      </w:rPr>
      <w:fldChar w:fldCharType="end"/>
    </w:r>
  </w:p>
  <w:p w14:paraId="27BA71CC" w14:textId="77777777" w:rsidR="0083759A" w:rsidRDefault="009F061E" w:rsidP="00A97900">
    <w:pPr>
      <w:pStyle w:val="Bunntekst"/>
      <w:framePr w:wrap="none" w:vAnchor="text" w:hAnchor="margin" w:xAlign="right" w:y="1"/>
      <w:ind w:right="360"/>
      <w:rPr>
        <w:rStyle w:val="Sidetall"/>
      </w:rPr>
    </w:pPr>
    <w:r>
      <w:rPr>
        <w:rStyle w:val="Sidetall"/>
      </w:rPr>
      <w:fldChar w:fldCharType="begin"/>
    </w:r>
    <w:r w:rsidR="0083759A">
      <w:rPr>
        <w:rStyle w:val="Sidetall"/>
      </w:rPr>
      <w:instrText xml:space="preserve">PAGE  </w:instrText>
    </w:r>
    <w:r>
      <w:rPr>
        <w:rStyle w:val="Sidetall"/>
      </w:rPr>
      <w:fldChar w:fldCharType="end"/>
    </w:r>
  </w:p>
  <w:p w14:paraId="36AC5D3A" w14:textId="77777777" w:rsidR="0083759A" w:rsidRDefault="009F061E" w:rsidP="005378A6">
    <w:pPr>
      <w:pStyle w:val="Bunntekst"/>
      <w:framePr w:wrap="none" w:vAnchor="text" w:hAnchor="margin" w:xAlign="right" w:y="1"/>
      <w:ind w:right="360"/>
      <w:rPr>
        <w:rStyle w:val="Sidetall"/>
      </w:rPr>
    </w:pPr>
    <w:r>
      <w:rPr>
        <w:rStyle w:val="Sidetall"/>
      </w:rPr>
      <w:fldChar w:fldCharType="begin"/>
    </w:r>
    <w:r w:rsidR="0083759A">
      <w:rPr>
        <w:rStyle w:val="Sidetall"/>
      </w:rPr>
      <w:instrText xml:space="preserve">PAGE  </w:instrText>
    </w:r>
    <w:r>
      <w:rPr>
        <w:rStyle w:val="Sidetall"/>
      </w:rPr>
      <w:fldChar w:fldCharType="end"/>
    </w:r>
  </w:p>
  <w:p w14:paraId="0D8143CE" w14:textId="77777777" w:rsidR="0083759A" w:rsidRDefault="0083759A"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8552" w14:textId="73C265BA" w:rsidR="0083759A" w:rsidRDefault="005B610E" w:rsidP="008747E0">
    <w:pPr>
      <w:pStyle w:val="Bunntekst"/>
    </w:pPr>
    <w:r>
      <w:rPr>
        <w:noProof/>
        <w:lang w:val="nb-NO" w:eastAsia="nb-NO"/>
      </w:rPr>
      <mc:AlternateContent>
        <mc:Choice Requires="wps">
          <w:drawing>
            <wp:anchor distT="4294967295" distB="4294967295" distL="114300" distR="114300" simplePos="0" relativeHeight="251654656" behindDoc="0" locked="0" layoutInCell="1" allowOverlap="1" wp14:anchorId="7854D0DA" wp14:editId="0D00D39A">
              <wp:simplePos x="0" y="0"/>
              <wp:positionH relativeFrom="page">
                <wp:posOffset>225425</wp:posOffset>
              </wp:positionH>
              <wp:positionV relativeFrom="page">
                <wp:posOffset>9106534</wp:posOffset>
              </wp:positionV>
              <wp:extent cx="7127875" cy="0"/>
              <wp:effectExtent l="0" t="0" r="15875" b="0"/>
              <wp:wrapNone/>
              <wp:docPr id="17"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A5E67F"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bYVdU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0083759A" w:rsidRPr="00442889">
      <w:rPr>
        <w:noProof/>
        <w:lang w:val="nb-NO" w:eastAsia="nb-NO"/>
      </w:rPr>
      <w:drawing>
        <wp:anchor distT="0" distB="0" distL="114300" distR="114300" simplePos="0" relativeHeight="251651584" behindDoc="1" locked="0" layoutInCell="1" allowOverlap="1" wp14:anchorId="68DD2F68" wp14:editId="08709E7F">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rsidR="0083759A">
      <w:t xml:space="preserve"> </w:t>
    </w:r>
  </w:p>
  <w:p w14:paraId="73358B8E" w14:textId="77777777" w:rsidR="0083759A" w:rsidRPr="00ED2A8D" w:rsidRDefault="0083759A" w:rsidP="008747E0">
    <w:pPr>
      <w:pStyle w:val="Bunntekst"/>
    </w:pPr>
  </w:p>
  <w:p w14:paraId="6837AEA9" w14:textId="77777777" w:rsidR="0083759A" w:rsidRPr="00ED2A8D" w:rsidRDefault="0083759A" w:rsidP="002735DD">
    <w:pPr>
      <w:pStyle w:val="Bunntekst"/>
      <w:tabs>
        <w:tab w:val="left" w:pos="1781"/>
      </w:tabs>
    </w:pPr>
    <w:r>
      <w:tab/>
    </w:r>
  </w:p>
  <w:p w14:paraId="3B346EC6" w14:textId="77777777" w:rsidR="0083759A" w:rsidRPr="00ED2A8D" w:rsidRDefault="0083759A" w:rsidP="008747E0">
    <w:pPr>
      <w:pStyle w:val="Bunntekst"/>
    </w:pPr>
  </w:p>
  <w:p w14:paraId="658A728D" w14:textId="77777777" w:rsidR="0083759A" w:rsidRPr="00ED2A8D" w:rsidRDefault="0083759A" w:rsidP="002735DD">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C53C8" w14:textId="16672878" w:rsidR="0083759A" w:rsidRDefault="005B610E" w:rsidP="00525922">
    <w:r>
      <w:rPr>
        <w:noProof/>
        <w:lang w:val="nb-NO" w:eastAsia="nb-NO"/>
      </w:rPr>
      <mc:AlternateContent>
        <mc:Choice Requires="wps">
          <w:drawing>
            <wp:anchor distT="4294967295" distB="4294967295" distL="114300" distR="114300" simplePos="0" relativeHeight="251656704" behindDoc="0" locked="0" layoutInCell="1" allowOverlap="1" wp14:anchorId="75D5E0C5" wp14:editId="7F485EBB">
              <wp:simplePos x="0" y="0"/>
              <wp:positionH relativeFrom="page">
                <wp:posOffset>281940</wp:posOffset>
              </wp:positionH>
              <wp:positionV relativeFrom="page">
                <wp:posOffset>9942194</wp:posOffset>
              </wp:positionV>
              <wp:extent cx="7127875" cy="0"/>
              <wp:effectExtent l="0" t="0" r="15875"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A3CAAE"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07E70689" w14:textId="77777777" w:rsidR="0083759A" w:rsidRPr="00C907DF" w:rsidRDefault="00B33F9C" w:rsidP="00525922">
    <w:pPr>
      <w:rPr>
        <w:rStyle w:val="Sidetall"/>
        <w:szCs w:val="15"/>
      </w:rPr>
    </w:pPr>
    <w:r>
      <w:fldChar w:fldCharType="begin"/>
    </w:r>
    <w:r>
      <w:instrText xml:space="preserve"> STYLEREF "Document title" \* MERGEFORMAT </w:instrText>
    </w:r>
    <w:r>
      <w:fldChar w:fldCharType="separate"/>
    </w:r>
    <w:r w:rsidR="0083759A">
      <w:rPr>
        <w:rFonts w:hint="eastAsia"/>
        <w:b/>
        <w:bCs/>
        <w:noProof/>
        <w:szCs w:val="15"/>
        <w:lang w:eastAsia="zh-CN"/>
      </w:rPr>
      <w:t>错误</w:t>
    </w:r>
    <w:r w:rsidR="0083759A">
      <w:rPr>
        <w:rFonts w:hint="eastAsia"/>
        <w:b/>
        <w:bCs/>
        <w:noProof/>
        <w:szCs w:val="15"/>
        <w:lang w:eastAsia="zh-CN"/>
      </w:rPr>
      <w:t>!</w:t>
    </w:r>
    <w:r w:rsidR="0083759A">
      <w:rPr>
        <w:rFonts w:hint="eastAsia"/>
        <w:b/>
        <w:bCs/>
        <w:noProof/>
        <w:szCs w:val="15"/>
        <w:lang w:eastAsia="zh-CN"/>
      </w:rPr>
      <w:t>使用“开始”选项卡将</w:t>
    </w:r>
    <w:r w:rsidR="0083759A">
      <w:rPr>
        <w:rFonts w:hint="eastAsia"/>
        <w:b/>
        <w:bCs/>
        <w:noProof/>
        <w:szCs w:val="15"/>
        <w:lang w:eastAsia="zh-CN"/>
      </w:rPr>
      <w:t xml:space="preserve"> Document title </w:t>
    </w:r>
    <w:r w:rsidR="0083759A">
      <w:rPr>
        <w:rFonts w:hint="eastAsia"/>
        <w:b/>
        <w:bCs/>
        <w:noProof/>
        <w:szCs w:val="15"/>
        <w:lang w:eastAsia="zh-CN"/>
      </w:rPr>
      <w:t>应用于要在此处显示的文字。</w:t>
    </w:r>
    <w:r>
      <w:rPr>
        <w:b/>
        <w:bCs/>
        <w:noProof/>
        <w:szCs w:val="15"/>
        <w:lang w:eastAsia="zh-CN"/>
      </w:rPr>
      <w:fldChar w:fldCharType="end"/>
    </w:r>
    <w:r w:rsidR="0083759A" w:rsidRPr="002735DD">
      <w:rPr>
        <w:szCs w:val="15"/>
        <w:lang w:val="fr-FR"/>
      </w:rPr>
      <w:t xml:space="preserve"> </w:t>
    </w:r>
    <w:fldSimple w:instr=" STYLEREF &quot;Document number&quot; \* MERGEFORMAT ">
      <w:r w:rsidR="0083759A" w:rsidRPr="001A4199">
        <w:rPr>
          <w:noProof/>
          <w:szCs w:val="15"/>
        </w:rPr>
        <w:t>Gnnnn</w:t>
      </w:r>
    </w:fldSimple>
    <w:r w:rsidR="0083759A" w:rsidRPr="00C907DF">
      <w:rPr>
        <w:szCs w:val="15"/>
      </w:rPr>
      <w:t xml:space="preserve"> –</w:t>
    </w:r>
    <w:r w:rsidR="0083759A">
      <w:rPr>
        <w:szCs w:val="15"/>
      </w:rPr>
      <w:t xml:space="preserve"> </w:t>
    </w:r>
    <w:r>
      <w:fldChar w:fldCharType="begin"/>
    </w:r>
    <w:r>
      <w:instrText xml:space="preserve"> STYLEREF Subtitle \* MERGEFORMAT </w:instrText>
    </w:r>
    <w:r>
      <w:fldChar w:fldCharType="separate"/>
    </w:r>
    <w:r w:rsidR="0083759A">
      <w:rPr>
        <w:rFonts w:hint="eastAsia"/>
        <w:b/>
        <w:bCs/>
        <w:noProof/>
        <w:szCs w:val="15"/>
        <w:lang w:eastAsia="zh-CN"/>
      </w:rPr>
      <w:t>错误</w:t>
    </w:r>
    <w:r w:rsidR="0083759A">
      <w:rPr>
        <w:rFonts w:hint="eastAsia"/>
        <w:b/>
        <w:bCs/>
        <w:noProof/>
        <w:szCs w:val="15"/>
        <w:lang w:eastAsia="zh-CN"/>
      </w:rPr>
      <w:t>!</w:t>
    </w:r>
    <w:r w:rsidR="0083759A">
      <w:rPr>
        <w:rFonts w:hint="eastAsia"/>
        <w:b/>
        <w:bCs/>
        <w:noProof/>
        <w:szCs w:val="15"/>
        <w:lang w:eastAsia="zh-CN"/>
      </w:rPr>
      <w:t>使用“开始”选项卡将</w:t>
    </w:r>
    <w:r w:rsidR="0083759A">
      <w:rPr>
        <w:rFonts w:hint="eastAsia"/>
        <w:b/>
        <w:bCs/>
        <w:noProof/>
        <w:szCs w:val="15"/>
        <w:lang w:eastAsia="zh-CN"/>
      </w:rPr>
      <w:t xml:space="preserve"> Subtitle </w:t>
    </w:r>
    <w:r w:rsidR="0083759A">
      <w:rPr>
        <w:rFonts w:hint="eastAsia"/>
        <w:b/>
        <w:bCs/>
        <w:noProof/>
        <w:szCs w:val="15"/>
        <w:lang w:eastAsia="zh-CN"/>
      </w:rPr>
      <w:t>应用于要在此处显示的文字。</w:t>
    </w:r>
    <w:r>
      <w:rPr>
        <w:b/>
        <w:bCs/>
        <w:noProof/>
        <w:szCs w:val="15"/>
        <w:lang w:eastAsia="zh-CN"/>
      </w:rPr>
      <w:fldChar w:fldCharType="end"/>
    </w:r>
  </w:p>
  <w:p w14:paraId="44F2784E" w14:textId="77777777" w:rsidR="0083759A" w:rsidRPr="00525922" w:rsidRDefault="00072353" w:rsidP="00525922">
    <w:pPr>
      <w:rPr>
        <w:szCs w:val="15"/>
      </w:rPr>
    </w:pPr>
    <w:fldSimple w:instr=" STYLEREF &quot;Edition number&quot; \* MERGEFORMAT ">
      <w:r w:rsidR="0083759A">
        <w:rPr>
          <w:noProof/>
          <w:szCs w:val="15"/>
        </w:rPr>
        <w:t>Edition x.x</w:t>
      </w:r>
    </w:fldSimple>
    <w:r w:rsidR="0083759A" w:rsidRPr="00C907DF">
      <w:rPr>
        <w:szCs w:val="15"/>
      </w:rPr>
      <w:tab/>
    </w:r>
    <w:r w:rsidR="0083759A">
      <w:rPr>
        <w:szCs w:val="15"/>
      </w:rPr>
      <w:t xml:space="preserve">P </w:t>
    </w:r>
    <w:r w:rsidR="009F061E" w:rsidRPr="00C907DF">
      <w:rPr>
        <w:rStyle w:val="Sidetall"/>
        <w:szCs w:val="15"/>
      </w:rPr>
      <w:fldChar w:fldCharType="begin"/>
    </w:r>
    <w:r w:rsidR="0083759A" w:rsidRPr="00C907DF">
      <w:rPr>
        <w:rStyle w:val="Sidetall"/>
        <w:szCs w:val="15"/>
      </w:rPr>
      <w:instrText xml:space="preserve">PAGE  </w:instrText>
    </w:r>
    <w:r w:rsidR="009F061E" w:rsidRPr="00C907DF">
      <w:rPr>
        <w:rStyle w:val="Sidetall"/>
        <w:szCs w:val="15"/>
      </w:rPr>
      <w:fldChar w:fldCharType="separate"/>
    </w:r>
    <w:r w:rsidR="0083759A">
      <w:rPr>
        <w:rStyle w:val="Sidetall"/>
        <w:noProof/>
        <w:szCs w:val="15"/>
      </w:rPr>
      <w:t>3</w:t>
    </w:r>
    <w:r w:rsidR="009F061E"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B4C65" w14:textId="77777777" w:rsidR="0083759A" w:rsidRPr="00C716E5" w:rsidRDefault="0083759A" w:rsidP="00C716E5">
    <w:pPr>
      <w:pStyle w:val="Bunntekst"/>
      <w:rPr>
        <w:sz w:val="15"/>
        <w:szCs w:val="15"/>
      </w:rPr>
    </w:pPr>
  </w:p>
  <w:p w14:paraId="03EE8846" w14:textId="77777777" w:rsidR="0083759A" w:rsidRDefault="0083759A" w:rsidP="00C716E5">
    <w:pPr>
      <w:pStyle w:val="Ingenmellomrom"/>
    </w:pPr>
  </w:p>
  <w:p w14:paraId="70EEA724" w14:textId="4DC25E6F" w:rsidR="0083759A" w:rsidRPr="00C907DF" w:rsidRDefault="00072353" w:rsidP="00827301">
    <w:pPr>
      <w:pStyle w:val="Footerportrait"/>
      <w:rPr>
        <w:rStyle w:val="Sidetall"/>
        <w:szCs w:val="15"/>
      </w:rPr>
    </w:pPr>
    <w:fldSimple w:instr=" STYLEREF  &quot;Document type&quot;  \* MERGEFORMAT ">
      <w:r w:rsidR="00CB6D3D">
        <w:t>IALA Guideline</w:t>
      </w:r>
    </w:fldSimple>
    <w:r w:rsidR="0083759A" w:rsidRPr="00C907DF">
      <w:t xml:space="preserve"> </w:t>
    </w:r>
    <w:fldSimple w:instr=" STYLEREF &quot;Document number&quot; \* MERGEFORMAT ">
      <w:r w:rsidR="00CB6D3D" w:rsidRPr="00CB6D3D">
        <w:rPr>
          <w:bCs/>
        </w:rPr>
        <w:t>Gnnnn</w:t>
      </w:r>
    </w:fldSimple>
    <w:r w:rsidR="0083759A" w:rsidRPr="00C907DF">
      <w:t xml:space="preserve"> </w:t>
    </w:r>
    <w:fldSimple w:instr=" STYLEREF &quot;Document name&quot; \* MERGEFORMAT ">
      <w:r w:rsidR="00CB6D3D" w:rsidRPr="00CB6D3D">
        <w:rPr>
          <w:bCs/>
        </w:rPr>
        <w:t>Guideline on</w:t>
      </w:r>
      <w:r w:rsidR="00CB6D3D">
        <w:t xml:space="preserve"> how to develop a safety culture in VTS</w:t>
      </w:r>
    </w:fldSimple>
  </w:p>
  <w:p w14:paraId="0E8EF562" w14:textId="14DCDAE9" w:rsidR="0083759A" w:rsidRPr="00C907DF" w:rsidRDefault="00072353" w:rsidP="00827301">
    <w:pPr>
      <w:pStyle w:val="Footerportrait"/>
    </w:pPr>
    <w:fldSimple w:instr=" STYLEREF &quot;Edition number&quot; \* MERGEFORMAT ">
      <w:r w:rsidR="00CB6D3D">
        <w:t>Edition x.x</w:t>
      </w:r>
    </w:fldSimple>
    <w:r w:rsidR="0083759A">
      <w:t xml:space="preserve"> </w:t>
    </w:r>
    <w:fldSimple w:instr=" STYLEREF  MRN  \* MERGEFORMAT ">
      <w:r w:rsidR="00CB6D3D">
        <w:t>urn:mrn:iala:pub:gnnnn</w:t>
      </w:r>
    </w:fldSimple>
    <w:r w:rsidR="0083759A" w:rsidRPr="00C907DF">
      <w:tab/>
    </w:r>
    <w:r w:rsidR="0083759A">
      <w:t xml:space="preserve">P </w:t>
    </w:r>
    <w:r w:rsidR="009F061E" w:rsidRPr="00C907DF">
      <w:rPr>
        <w:rStyle w:val="Sidetall"/>
        <w:szCs w:val="15"/>
      </w:rPr>
      <w:fldChar w:fldCharType="begin"/>
    </w:r>
    <w:r w:rsidR="0083759A" w:rsidRPr="00C907DF">
      <w:rPr>
        <w:rStyle w:val="Sidetall"/>
        <w:szCs w:val="15"/>
      </w:rPr>
      <w:instrText xml:space="preserve">PAGE  </w:instrText>
    </w:r>
    <w:r w:rsidR="009F061E" w:rsidRPr="00C907DF">
      <w:rPr>
        <w:rStyle w:val="Sidetall"/>
        <w:szCs w:val="15"/>
      </w:rPr>
      <w:fldChar w:fldCharType="separate"/>
    </w:r>
    <w:r w:rsidR="00CB6D3D">
      <w:rPr>
        <w:rStyle w:val="Sidetall"/>
        <w:szCs w:val="15"/>
      </w:rPr>
      <w:t>4</w:t>
    </w:r>
    <w:r w:rsidR="009F061E"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7B04F" w14:textId="77777777" w:rsidR="0083759A" w:rsidRDefault="0083759A" w:rsidP="00C716E5">
    <w:pPr>
      <w:pStyle w:val="Bunntekst"/>
    </w:pPr>
  </w:p>
  <w:p w14:paraId="29437322" w14:textId="77777777" w:rsidR="0083759A" w:rsidRDefault="0083759A" w:rsidP="00C716E5">
    <w:pPr>
      <w:pStyle w:val="Ingenmellomrom"/>
    </w:pPr>
  </w:p>
  <w:p w14:paraId="1BA4AE2E" w14:textId="2569E89C" w:rsidR="0083759A" w:rsidRPr="00C907DF" w:rsidRDefault="00072353" w:rsidP="00827301">
    <w:pPr>
      <w:pStyle w:val="Footerportrait"/>
      <w:rPr>
        <w:rStyle w:val="Sidetall"/>
        <w:szCs w:val="15"/>
      </w:rPr>
    </w:pPr>
    <w:fldSimple w:instr=" STYLEREF &quot;Document type&quot; \* MERGEFORMAT ">
      <w:r w:rsidR="00CB6D3D">
        <w:t>IALA Guideline</w:t>
      </w:r>
    </w:fldSimple>
    <w:r w:rsidR="0083759A" w:rsidRPr="00C907DF">
      <w:t xml:space="preserve"> </w:t>
    </w:r>
    <w:fldSimple w:instr=" STYLEREF &quot;Document number&quot; \* MERGEFORMAT ">
      <w:r w:rsidR="00CB6D3D" w:rsidRPr="00CB6D3D">
        <w:rPr>
          <w:bCs/>
        </w:rPr>
        <w:t>Gnnnn</w:t>
      </w:r>
    </w:fldSimple>
    <w:r w:rsidR="0083759A" w:rsidRPr="00C907DF">
      <w:t xml:space="preserve"> </w:t>
    </w:r>
    <w:fldSimple w:instr=" STYLEREF &quot;Document name&quot; \* MERGEFORMAT ">
      <w:r w:rsidR="00CB6D3D" w:rsidRPr="00CB6D3D">
        <w:rPr>
          <w:bCs/>
        </w:rPr>
        <w:t>Guideline on</w:t>
      </w:r>
      <w:r w:rsidR="00CB6D3D">
        <w:t xml:space="preserve"> how to develop a safety culture in VTS</w:t>
      </w:r>
    </w:fldSimple>
  </w:p>
  <w:p w14:paraId="17BAD17C" w14:textId="5CF27E5B" w:rsidR="0083759A" w:rsidRPr="00525922" w:rsidRDefault="00072353" w:rsidP="00827301">
    <w:pPr>
      <w:pStyle w:val="Footerportrait"/>
    </w:pPr>
    <w:fldSimple w:instr=" STYLEREF &quot;Edition number&quot; \* MERGEFORMAT ">
      <w:r w:rsidR="00CB6D3D">
        <w:t>Edition x.x</w:t>
      </w:r>
    </w:fldSimple>
    <w:r w:rsidR="0083759A">
      <w:t xml:space="preserve"> </w:t>
    </w:r>
    <w:fldSimple w:instr=" STYLEREF  MRN  \* MERGEFORMAT ">
      <w:r w:rsidR="00CB6D3D">
        <w:t>urn:mrn:iala:pub:gnnnn</w:t>
      </w:r>
    </w:fldSimple>
    <w:r w:rsidR="0083759A" w:rsidRPr="00C907DF">
      <w:tab/>
    </w:r>
    <w:r w:rsidR="0083759A">
      <w:t xml:space="preserve">P </w:t>
    </w:r>
    <w:r w:rsidR="009F061E" w:rsidRPr="00C907DF">
      <w:rPr>
        <w:rStyle w:val="Sidetall"/>
        <w:szCs w:val="15"/>
      </w:rPr>
      <w:fldChar w:fldCharType="begin"/>
    </w:r>
    <w:r w:rsidR="0083759A" w:rsidRPr="00C907DF">
      <w:rPr>
        <w:rStyle w:val="Sidetall"/>
        <w:szCs w:val="15"/>
      </w:rPr>
      <w:instrText xml:space="preserve">PAGE  </w:instrText>
    </w:r>
    <w:r w:rsidR="009F061E" w:rsidRPr="00C907DF">
      <w:rPr>
        <w:rStyle w:val="Sidetall"/>
        <w:szCs w:val="15"/>
      </w:rPr>
      <w:fldChar w:fldCharType="separate"/>
    </w:r>
    <w:r w:rsidR="00CB6D3D">
      <w:rPr>
        <w:rStyle w:val="Sidetall"/>
        <w:szCs w:val="15"/>
      </w:rPr>
      <w:t>3</w:t>
    </w:r>
    <w:r w:rsidR="009F061E"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58D6F" w14:textId="77777777" w:rsidR="0083759A" w:rsidRDefault="0083759A" w:rsidP="00C716E5">
    <w:pPr>
      <w:pStyle w:val="Bunntekst"/>
    </w:pPr>
  </w:p>
  <w:p w14:paraId="28EFB371" w14:textId="77777777" w:rsidR="0083759A" w:rsidRDefault="0083759A" w:rsidP="00C716E5">
    <w:pPr>
      <w:pStyle w:val="Ingenmellomrom"/>
    </w:pPr>
  </w:p>
  <w:p w14:paraId="0EC3C0E8" w14:textId="2ECADC78" w:rsidR="0083759A" w:rsidRPr="00925B39" w:rsidRDefault="00072353" w:rsidP="00925B39">
    <w:pPr>
      <w:pStyle w:val="Footerportrait"/>
    </w:pPr>
    <w:fldSimple w:instr=" STYLEREF &quot;Document type&quot; \* MERGEFORMAT ">
      <w:r w:rsidR="00CB6D3D">
        <w:t>IALA Guideline</w:t>
      </w:r>
    </w:fldSimple>
    <w:r w:rsidR="0083759A" w:rsidRPr="00925B39">
      <w:t xml:space="preserve"> </w:t>
    </w:r>
    <w:fldSimple w:instr=" STYLEREF &quot;Document number&quot; \* MERGEFORMAT ">
      <w:r w:rsidR="00CB6D3D">
        <w:t>Gnnnn</w:t>
      </w:r>
    </w:fldSimple>
    <w:r w:rsidR="0083759A" w:rsidRPr="00925B39">
      <w:t xml:space="preserve"> </w:t>
    </w:r>
    <w:fldSimple w:instr=" STYLEREF &quot;Document name&quot; \* MERGEFORMAT ">
      <w:r w:rsidR="00CB6D3D">
        <w:t>Guideline on how to develop a safety culture in VTS</w:t>
      </w:r>
    </w:fldSimple>
    <w:r w:rsidR="0083759A" w:rsidRPr="00925B39">
      <w:tab/>
    </w:r>
  </w:p>
  <w:p w14:paraId="06CC495E" w14:textId="41387C25" w:rsidR="0083759A" w:rsidRPr="00C907DF" w:rsidRDefault="00072353" w:rsidP="00925B39">
    <w:pPr>
      <w:pStyle w:val="Footerportrait"/>
    </w:pPr>
    <w:fldSimple w:instr=" STYLEREF &quot;Edition number&quot; \* MERGEFORMAT ">
      <w:r w:rsidR="00CB6D3D">
        <w:t>Edition x.x</w:t>
      </w:r>
    </w:fldSimple>
    <w:r w:rsidR="0083759A" w:rsidRPr="00925B39">
      <w:t xml:space="preserve">  </w:t>
    </w:r>
    <w:fldSimple w:instr=" STYLEREF  MRN  \* MERGEFORMAT ">
      <w:r w:rsidR="00CB6D3D">
        <w:t>urn:mrn:iala:pub:gnnnn</w:t>
      </w:r>
    </w:fldSimple>
    <w:r w:rsidR="0083759A">
      <w:tab/>
    </w:r>
    <w:r w:rsidR="0083759A">
      <w:rPr>
        <w:rStyle w:val="Sidetall"/>
        <w:szCs w:val="15"/>
      </w:rPr>
      <w:t xml:space="preserve">P </w:t>
    </w:r>
    <w:r w:rsidR="009F061E" w:rsidRPr="00C907DF">
      <w:rPr>
        <w:rStyle w:val="Sidetall"/>
        <w:szCs w:val="15"/>
      </w:rPr>
      <w:fldChar w:fldCharType="begin"/>
    </w:r>
    <w:r w:rsidR="0083759A" w:rsidRPr="00C907DF">
      <w:rPr>
        <w:rStyle w:val="Sidetall"/>
        <w:szCs w:val="15"/>
      </w:rPr>
      <w:instrText xml:space="preserve">PAGE  </w:instrText>
    </w:r>
    <w:r w:rsidR="009F061E" w:rsidRPr="00C907DF">
      <w:rPr>
        <w:rStyle w:val="Sidetall"/>
        <w:szCs w:val="15"/>
      </w:rPr>
      <w:fldChar w:fldCharType="separate"/>
    </w:r>
    <w:r w:rsidR="00CB6D3D">
      <w:rPr>
        <w:rStyle w:val="Sidetall"/>
        <w:szCs w:val="15"/>
      </w:rPr>
      <w:t>6</w:t>
    </w:r>
    <w:r w:rsidR="009F061E"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104D7" w14:textId="77777777" w:rsidR="00B33F9C" w:rsidRDefault="00B33F9C" w:rsidP="003274DB">
      <w:r>
        <w:separator/>
      </w:r>
    </w:p>
    <w:p w14:paraId="2AA35697" w14:textId="77777777" w:rsidR="00B33F9C" w:rsidRDefault="00B33F9C"/>
  </w:footnote>
  <w:footnote w:type="continuationSeparator" w:id="0">
    <w:p w14:paraId="75D50DFC" w14:textId="77777777" w:rsidR="00B33F9C" w:rsidRDefault="00B33F9C" w:rsidP="003274DB">
      <w:r>
        <w:continuationSeparator/>
      </w:r>
    </w:p>
    <w:p w14:paraId="0986617B" w14:textId="77777777" w:rsidR="00B33F9C" w:rsidRDefault="00B33F9C"/>
  </w:footnote>
  <w:footnote w:id="1">
    <w:p w14:paraId="2D1C93DB" w14:textId="77777777" w:rsidR="00B10F40" w:rsidRPr="00126B57" w:rsidRDefault="00B10F40">
      <w:pPr>
        <w:pStyle w:val="Fotnotetekst"/>
        <w:rPr>
          <w:lang w:val="nb-NO"/>
        </w:rPr>
      </w:pPr>
      <w:ins w:id="34" w:author="Ski, Trond" w:date="2021-10-04T12:44:00Z">
        <w:r>
          <w:rPr>
            <w:rStyle w:val="Fotnotereferanse"/>
          </w:rPr>
          <w:footnoteRef/>
        </w:r>
        <w:r>
          <w:t xml:space="preserve"> HSE International Advisory committee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72498" w14:textId="0B5A9160" w:rsidR="0083759A" w:rsidRDefault="005B610E">
    <w:pPr>
      <w:pStyle w:val="Topptekst"/>
    </w:pPr>
    <w:r>
      <w:rPr>
        <w:noProof/>
        <w:lang w:val="nb-NO" w:eastAsia="nb-NO"/>
      </w:rPr>
      <mc:AlternateContent>
        <mc:Choice Requires="wps">
          <w:drawing>
            <wp:anchor distT="0" distB="0" distL="114300" distR="114300" simplePos="0" relativeHeight="251657728" behindDoc="1" locked="0" layoutInCell="0" allowOverlap="1" wp14:anchorId="3F19769F" wp14:editId="3BDF94C1">
              <wp:simplePos x="0" y="0"/>
              <wp:positionH relativeFrom="margin">
                <wp:align>center</wp:align>
              </wp:positionH>
              <wp:positionV relativeFrom="margin">
                <wp:align>center</wp:align>
              </wp:positionV>
              <wp:extent cx="5709920" cy="3425825"/>
              <wp:effectExtent l="0" t="1247775" r="0" b="717550"/>
              <wp:wrapNone/>
              <wp:docPr id="1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8CADB8"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19769F"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" o:allowincell="f" filled="f" stroked="f">
              <v:stroke joinstyle="round"/>
              <o:lock v:ext="edit" shapetype="t"/>
              <v:textbox style="mso-fit-shape-to-text:t">
                <w:txbxContent>
                  <w:p w14:paraId="158CADB8"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13C1" w14:textId="27D0FEDA" w:rsidR="0083759A" w:rsidRDefault="005B610E">
    <w:pPr>
      <w:pStyle w:val="Topptekst"/>
    </w:pPr>
    <w:r>
      <w:rPr>
        <w:noProof/>
        <w:lang w:val="nb-NO" w:eastAsia="nb-NO"/>
      </w:rPr>
      <mc:AlternateContent>
        <mc:Choice Requires="wps">
          <w:drawing>
            <wp:anchor distT="0" distB="0" distL="114300" distR="114300" simplePos="0" relativeHeight="251666944" behindDoc="1" locked="0" layoutInCell="0" allowOverlap="1" wp14:anchorId="5BEB3FAA" wp14:editId="559DF51B">
              <wp:simplePos x="0" y="0"/>
              <wp:positionH relativeFrom="margin">
                <wp:align>center</wp:align>
              </wp:positionH>
              <wp:positionV relativeFrom="margin">
                <wp:align>center</wp:align>
              </wp:positionV>
              <wp:extent cx="5709920" cy="34258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0A1A087" w14:textId="77777777" w:rsidR="0083759A" w:rsidRDefault="0083759A"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EB3FAA" id="_x0000_t202" coordsize="21600,21600" o:spt="202" path="m,l,21600r21600,l21600,xe">
              <v:stroke joinstyle="miter"/>
              <v:path gradientshapeok="t" o:connecttype="rect"/>
            </v:shapetype>
            <v:shape id="文本框 5"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rC01xGAIAAPIDAAAOAAAAAAAAAAAAAAAAAC4CAABkcnMvZTJvRG9jLnhtbFBLAQItABQABgAI&#10;AAAAIQCmAIQA3AAAAAUBAAAPAAAAAAAAAAAAAAAAAHIEAABkcnMvZG93bnJldi54bWxQSwUGAAAA&#10;AAQABADzAAAAewUAAAAA&#10;" o:allowincell="f" filled="f" stroked="f">
              <o:lock v:ext="edit" shapetype="t"/>
              <v:textbox style="mso-fit-shape-to-text:t">
                <w:txbxContent>
                  <w:p w14:paraId="70A1A087" w14:textId="77777777"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3D7FE" w14:textId="2D0AEB94" w:rsidR="0083759A" w:rsidRPr="00667792" w:rsidRDefault="005B610E" w:rsidP="00667792">
    <w:pPr>
      <w:pStyle w:val="Topptekst"/>
    </w:pPr>
    <w:r>
      <w:rPr>
        <w:noProof/>
        <w:lang w:val="nb-NO" w:eastAsia="nb-NO"/>
      </w:rPr>
      <mc:AlternateContent>
        <mc:Choice Requires="wps">
          <w:drawing>
            <wp:anchor distT="0" distB="0" distL="114300" distR="114300" simplePos="0" relativeHeight="251667968" behindDoc="1" locked="0" layoutInCell="0" allowOverlap="1" wp14:anchorId="6AF63193" wp14:editId="2AC39A80">
              <wp:simplePos x="0" y="0"/>
              <wp:positionH relativeFrom="margin">
                <wp:align>center</wp:align>
              </wp:positionH>
              <wp:positionV relativeFrom="margin">
                <wp:align>center</wp:align>
              </wp:positionV>
              <wp:extent cx="5709920" cy="2286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076CEC27" w14:textId="77777777" w:rsidR="0083759A" w:rsidRDefault="0083759A"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F63193" id="_x0000_t202" coordsize="21600,21600" o:spt="202" path="m,l,21600r21600,l21600,xe">
              <v:stroke joinstyle="miter"/>
              <v:path gradientshapeok="t" o:connecttype="rect"/>
            </v:shapetype>
            <v:shape id="文本框 2"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" o:allowincell="f" filled="f" stroked="f">
              <o:lock v:ext="edit" shapetype="t"/>
              <v:textbox style="mso-fit-shape-to-text:t">
                <w:txbxContent>
                  <w:p w14:paraId="076CEC27" w14:textId="77777777"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r w:rsidR="0083759A">
      <w:rPr>
        <w:noProof/>
        <w:lang w:val="nb-NO" w:eastAsia="nb-NO"/>
      </w:rPr>
      <w:drawing>
        <wp:anchor distT="0" distB="0" distL="114300" distR="114300" simplePos="0" relativeHeight="251653632" behindDoc="1" locked="0" layoutInCell="1" allowOverlap="1" wp14:anchorId="01D8C5EC" wp14:editId="742DA966">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C281" w14:textId="50AA4B55" w:rsidR="0083759A" w:rsidRDefault="005B610E">
    <w:pPr>
      <w:pStyle w:val="Topptekst"/>
    </w:pPr>
    <w:r>
      <w:rPr>
        <w:noProof/>
        <w:lang w:val="nb-NO" w:eastAsia="nb-NO"/>
      </w:rPr>
      <mc:AlternateContent>
        <mc:Choice Requires="wps">
          <w:drawing>
            <wp:anchor distT="0" distB="0" distL="114300" distR="114300" simplePos="0" relativeHeight="251665920" behindDoc="1" locked="0" layoutInCell="0" allowOverlap="1" wp14:anchorId="16C8B6E1" wp14:editId="37D3BA99">
              <wp:simplePos x="0" y="0"/>
              <wp:positionH relativeFrom="margin">
                <wp:align>center</wp:align>
              </wp:positionH>
              <wp:positionV relativeFrom="margin">
                <wp:align>center</wp:align>
              </wp:positionV>
              <wp:extent cx="5709920" cy="342582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2BB8856" w14:textId="77777777" w:rsidR="0083759A" w:rsidRDefault="0083759A"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C8B6E1" id="_x0000_t202" coordsize="21600,21600" o:spt="202" path="m,l,21600r21600,l21600,xe">
              <v:stroke joinstyle="miter"/>
              <v:path gradientshapeok="t" o:connecttype="rect"/>
            </v:shapetype>
            <v:shape id="文本框 1"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cuLdYXAgAA8wMAAA4AAAAAAAAAAAAAAAAALgIAAGRycy9lMm9Eb2MueG1sUEsBAi0AFAAGAAgA&#10;AAAhAKYAhADcAAAABQEAAA8AAAAAAAAAAAAAAAAAcQQAAGRycy9kb3ducmV2LnhtbFBLBQYAAAAA&#10;BAAEAPMAAAB6BQAAAAA=&#10;" o:allowincell="f" filled="f" stroked="f">
              <o:lock v:ext="edit" shapetype="t"/>
              <v:textbox style="mso-fit-shape-to-text:t">
                <w:txbxContent>
                  <w:p w14:paraId="02BB8856" w14:textId="77777777"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AE606" w14:textId="1B3B8A69" w:rsidR="0083759A" w:rsidRDefault="005B610E" w:rsidP="00A87080">
    <w:pPr>
      <w:pStyle w:val="Topptekst"/>
    </w:pPr>
    <w:r>
      <w:rPr>
        <w:noProof/>
        <w:lang w:val="nb-NO" w:eastAsia="nb-NO"/>
      </w:rPr>
      <mc:AlternateContent>
        <mc:Choice Requires="wps">
          <w:drawing>
            <wp:anchor distT="0" distB="0" distL="114300" distR="114300" simplePos="0" relativeHeight="251658752" behindDoc="1" locked="0" layoutInCell="0" allowOverlap="1" wp14:anchorId="4EE87E90" wp14:editId="2C1ACD1D">
              <wp:simplePos x="0" y="0"/>
              <wp:positionH relativeFrom="margin">
                <wp:align>center</wp:align>
              </wp:positionH>
              <wp:positionV relativeFrom="margin">
                <wp:align>center</wp:align>
              </wp:positionV>
              <wp:extent cx="5709920" cy="3425825"/>
              <wp:effectExtent l="0" t="1247775" r="0" b="717550"/>
              <wp:wrapNone/>
              <wp:docPr id="1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A925D9"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E87E90" id="_x0000_t202" coordsize="21600,21600" o:spt="202" path="m,l,21600r21600,l21600,xe">
              <v:stroke joinstyle="miter"/>
              <v:path gradientshapeok="t" o:connecttype="rect"/>
            </v:shapetype>
            <v:shape id="WordArt 3" o:spid="_x0000_s1027"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yu3iuY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5BA925D9"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83759A" w:rsidRPr="00442889">
      <w:rPr>
        <w:noProof/>
        <w:lang w:val="nb-NO" w:eastAsia="nb-NO"/>
      </w:rPr>
      <w:drawing>
        <wp:anchor distT="0" distB="0" distL="114300" distR="114300" simplePos="0" relativeHeight="251648512" behindDoc="1" locked="0" layoutInCell="1" allowOverlap="1" wp14:anchorId="484C3B1F" wp14:editId="2F84E1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7EA72E52" w14:textId="77777777" w:rsidR="0083759A" w:rsidRDefault="0083759A" w:rsidP="00A87080">
    <w:pPr>
      <w:pStyle w:val="Topptekst"/>
    </w:pPr>
  </w:p>
  <w:p w14:paraId="6EA8FE31" w14:textId="77777777" w:rsidR="0083759A" w:rsidRDefault="0083759A" w:rsidP="00A87080">
    <w:pPr>
      <w:pStyle w:val="Topptekst"/>
    </w:pPr>
  </w:p>
  <w:p w14:paraId="642C881F" w14:textId="77777777" w:rsidR="0083759A" w:rsidRDefault="0083759A" w:rsidP="008747E0">
    <w:pPr>
      <w:pStyle w:val="Topptekst"/>
    </w:pPr>
  </w:p>
  <w:p w14:paraId="1B6F03E0" w14:textId="77777777" w:rsidR="0083759A" w:rsidRDefault="0083759A" w:rsidP="008747E0">
    <w:pPr>
      <w:pStyle w:val="Topptekst"/>
    </w:pPr>
  </w:p>
  <w:p w14:paraId="0CF47076" w14:textId="77777777" w:rsidR="0083759A" w:rsidRDefault="0083759A" w:rsidP="008747E0">
    <w:pPr>
      <w:pStyle w:val="Topptekst"/>
    </w:pPr>
    <w:r>
      <w:rPr>
        <w:noProof/>
        <w:lang w:val="nb-NO" w:eastAsia="nb-NO"/>
      </w:rPr>
      <w:drawing>
        <wp:anchor distT="0" distB="0" distL="114300" distR="114300" simplePos="0" relativeHeight="251647488" behindDoc="1" locked="0" layoutInCell="1" allowOverlap="1" wp14:anchorId="17D7C254" wp14:editId="4B46DB3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188B084E" w14:textId="77777777" w:rsidR="0083759A" w:rsidRDefault="0083759A" w:rsidP="008747E0">
    <w:pPr>
      <w:pStyle w:val="Topptekst"/>
    </w:pPr>
  </w:p>
  <w:p w14:paraId="28CA5CF9" w14:textId="77777777" w:rsidR="0083759A" w:rsidRPr="00ED2A8D" w:rsidRDefault="0083759A" w:rsidP="00A87080">
    <w:pPr>
      <w:pStyle w:val="Topptekst"/>
    </w:pPr>
  </w:p>
  <w:p w14:paraId="765D7E9E" w14:textId="77777777" w:rsidR="0083759A" w:rsidRPr="00ED2A8D" w:rsidRDefault="0083759A"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64B01" w14:textId="77777777" w:rsidR="0083759A" w:rsidRDefault="00B33F9C">
    <w:pPr>
      <w:pStyle w:val="Topptekst"/>
    </w:pPr>
    <w:r>
      <w:rPr>
        <w:noProof/>
      </w:rPr>
      <w:pict w14:anchorId="637D2F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nb-NO" w:eastAsia="nb-NO"/>
      </w:rPr>
      <w:drawing>
        <wp:anchor distT="0" distB="0" distL="114300" distR="114300" simplePos="0" relativeHeight="251655680" behindDoc="1" locked="0" layoutInCell="1" allowOverlap="1" wp14:anchorId="548D5E0A" wp14:editId="4E5D8C2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C480582" w14:textId="77777777" w:rsidR="0083759A" w:rsidRDefault="0083759A">
    <w:pPr>
      <w:pStyle w:val="Topptekst"/>
    </w:pPr>
  </w:p>
  <w:p w14:paraId="62082325" w14:textId="77777777" w:rsidR="0083759A" w:rsidRDefault="0083759A">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D65D" w14:textId="74B3ECC4" w:rsidR="0083759A" w:rsidRDefault="005B610E">
    <w:pPr>
      <w:pStyle w:val="Topptekst"/>
    </w:pPr>
    <w:r>
      <w:rPr>
        <w:noProof/>
        <w:lang w:val="nb-NO" w:eastAsia="nb-NO"/>
      </w:rPr>
      <mc:AlternateContent>
        <mc:Choice Requires="wps">
          <w:drawing>
            <wp:anchor distT="0" distB="0" distL="114300" distR="114300" simplePos="0" relativeHeight="251660800" behindDoc="1" locked="0" layoutInCell="0" allowOverlap="1" wp14:anchorId="291CDF67" wp14:editId="029DA447">
              <wp:simplePos x="0" y="0"/>
              <wp:positionH relativeFrom="margin">
                <wp:align>center</wp:align>
              </wp:positionH>
              <wp:positionV relativeFrom="margin">
                <wp:align>center</wp:align>
              </wp:positionV>
              <wp:extent cx="5709920" cy="3425825"/>
              <wp:effectExtent l="0" t="1247775" r="0" b="717550"/>
              <wp:wrapNone/>
              <wp:docPr id="1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BCB4D4"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CDF67"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BWmVXe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1BCB4D4"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AD4C" w14:textId="3BC23C58" w:rsidR="0083759A" w:rsidRPr="00ED2A8D" w:rsidRDefault="005B610E" w:rsidP="0010529E">
    <w:pPr>
      <w:pStyle w:val="Topptekst"/>
      <w:tabs>
        <w:tab w:val="right" w:pos="10205"/>
      </w:tabs>
    </w:pPr>
    <w:r>
      <w:rPr>
        <w:noProof/>
        <w:lang w:val="nb-NO" w:eastAsia="nb-NO"/>
      </w:rPr>
      <mc:AlternateContent>
        <mc:Choice Requires="wps">
          <w:drawing>
            <wp:anchor distT="0" distB="0" distL="114300" distR="114300" simplePos="0" relativeHeight="251661824" behindDoc="1" locked="0" layoutInCell="0" allowOverlap="1" wp14:anchorId="53B33361" wp14:editId="3D8894D3">
              <wp:simplePos x="0" y="0"/>
              <wp:positionH relativeFrom="margin">
                <wp:align>center</wp:align>
              </wp:positionH>
              <wp:positionV relativeFrom="margin">
                <wp:align>center</wp:align>
              </wp:positionV>
              <wp:extent cx="5709920" cy="3425825"/>
              <wp:effectExtent l="0" t="1247775" r="0" b="717550"/>
              <wp:wrapNone/>
              <wp:docPr id="14"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7B0070"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B33361"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MnLHQ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237B0070"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83759A">
      <w:rPr>
        <w:noProof/>
        <w:lang w:val="nb-NO" w:eastAsia="nb-NO"/>
      </w:rPr>
      <w:drawing>
        <wp:anchor distT="0" distB="0" distL="114300" distR="114300" simplePos="0" relativeHeight="251650560" behindDoc="1" locked="0" layoutInCell="1" allowOverlap="1" wp14:anchorId="1CC6FC96" wp14:editId="18D4D2F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83759A">
      <w:tab/>
    </w:r>
  </w:p>
  <w:p w14:paraId="172E3087" w14:textId="77777777" w:rsidR="0083759A" w:rsidRPr="00ED2A8D" w:rsidRDefault="0083759A" w:rsidP="008747E0">
    <w:pPr>
      <w:pStyle w:val="Topptekst"/>
    </w:pPr>
  </w:p>
  <w:p w14:paraId="62085E71" w14:textId="77777777" w:rsidR="0083759A" w:rsidRDefault="0083759A" w:rsidP="008747E0">
    <w:pPr>
      <w:pStyle w:val="Topptekst"/>
    </w:pPr>
  </w:p>
  <w:p w14:paraId="761C061D" w14:textId="77777777" w:rsidR="0083759A" w:rsidRDefault="0083759A" w:rsidP="008747E0">
    <w:pPr>
      <w:pStyle w:val="Topptekst"/>
    </w:pPr>
  </w:p>
  <w:p w14:paraId="2C238A69" w14:textId="77777777" w:rsidR="0083759A" w:rsidRDefault="0083759A" w:rsidP="008747E0">
    <w:pPr>
      <w:pStyle w:val="Topptekst"/>
    </w:pPr>
  </w:p>
  <w:p w14:paraId="6A81ABFE" w14:textId="77777777" w:rsidR="0083759A" w:rsidRPr="00441393" w:rsidRDefault="0083759A" w:rsidP="00441393">
    <w:pPr>
      <w:pStyle w:val="Contents"/>
    </w:pPr>
    <w:r>
      <w:t>DOCUMENT REVISION</w:t>
    </w:r>
  </w:p>
  <w:p w14:paraId="0BB024EA" w14:textId="77777777" w:rsidR="0083759A" w:rsidRPr="00ED2A8D" w:rsidRDefault="0083759A" w:rsidP="008747E0">
    <w:pPr>
      <w:pStyle w:val="Topptekst"/>
    </w:pPr>
  </w:p>
  <w:p w14:paraId="7F84DF39" w14:textId="77777777" w:rsidR="0083759A" w:rsidRPr="00AC33A2" w:rsidRDefault="0083759A"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6FEA8" w14:textId="32E3901F" w:rsidR="0083759A" w:rsidRDefault="005B610E">
    <w:pPr>
      <w:pStyle w:val="Topptekst"/>
    </w:pPr>
    <w:r>
      <w:rPr>
        <w:noProof/>
        <w:lang w:val="nb-NO" w:eastAsia="nb-NO"/>
      </w:rPr>
      <mc:AlternateContent>
        <mc:Choice Requires="wps">
          <w:drawing>
            <wp:anchor distT="0" distB="0" distL="114300" distR="114300" simplePos="0" relativeHeight="251659776" behindDoc="1" locked="0" layoutInCell="0" allowOverlap="1" wp14:anchorId="37AF4592" wp14:editId="789623AD">
              <wp:simplePos x="0" y="0"/>
              <wp:positionH relativeFrom="margin">
                <wp:align>center</wp:align>
              </wp:positionH>
              <wp:positionV relativeFrom="margin">
                <wp:align>center</wp:align>
              </wp:positionV>
              <wp:extent cx="5709920" cy="3425825"/>
              <wp:effectExtent l="0" t="1247775" r="0" b="717550"/>
              <wp:wrapNone/>
              <wp:docPr id="1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E19B3C"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AF4592"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T6q3O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5E19B3C"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8C03" w14:textId="7FC69515" w:rsidR="0083759A" w:rsidRDefault="005B610E">
    <w:pPr>
      <w:pStyle w:val="Topptekst"/>
    </w:pPr>
    <w:r>
      <w:rPr>
        <w:noProof/>
        <w:lang w:val="nb-NO" w:eastAsia="nb-NO"/>
      </w:rPr>
      <mc:AlternateContent>
        <mc:Choice Requires="wps">
          <w:drawing>
            <wp:anchor distT="0" distB="0" distL="114300" distR="114300" simplePos="0" relativeHeight="251663872" behindDoc="1" locked="0" layoutInCell="0" allowOverlap="1" wp14:anchorId="5A0CD013" wp14:editId="7C37B278">
              <wp:simplePos x="0" y="0"/>
              <wp:positionH relativeFrom="margin">
                <wp:align>center</wp:align>
              </wp:positionH>
              <wp:positionV relativeFrom="margin">
                <wp:align>center</wp:align>
              </wp:positionV>
              <wp:extent cx="5709920" cy="3425825"/>
              <wp:effectExtent l="0" t="1247775" r="0" b="717550"/>
              <wp:wrapNone/>
              <wp:docPr id="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04D891"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0CD013"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BfxAo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1C04D891"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4A7D4" w14:textId="2FC1A642" w:rsidR="0083759A" w:rsidRPr="00ED2A8D" w:rsidRDefault="005B610E" w:rsidP="008747E0">
    <w:pPr>
      <w:pStyle w:val="Topptekst"/>
    </w:pPr>
    <w:r>
      <w:rPr>
        <w:noProof/>
        <w:lang w:val="nb-NO" w:eastAsia="nb-NO"/>
      </w:rPr>
      <mc:AlternateContent>
        <mc:Choice Requires="wps">
          <w:drawing>
            <wp:anchor distT="0" distB="0" distL="114300" distR="114300" simplePos="0" relativeHeight="251664896" behindDoc="1" locked="0" layoutInCell="0" allowOverlap="1" wp14:anchorId="3897412B" wp14:editId="6699A7A7">
              <wp:simplePos x="0" y="0"/>
              <wp:positionH relativeFrom="margin">
                <wp:align>center</wp:align>
              </wp:positionH>
              <wp:positionV relativeFrom="margin">
                <wp:align>center</wp:align>
              </wp:positionV>
              <wp:extent cx="5709920" cy="3425825"/>
              <wp:effectExtent l="0" t="1247775" r="0" b="717550"/>
              <wp:wrapNone/>
              <wp:docPr id="8"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59BDA7"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97412B"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sQ47W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B59BDA7"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83759A">
      <w:rPr>
        <w:noProof/>
        <w:lang w:val="nb-NO" w:eastAsia="nb-NO"/>
      </w:rPr>
      <w:drawing>
        <wp:anchor distT="0" distB="0" distL="114300" distR="114300" simplePos="0" relativeHeight="251646464" behindDoc="1" locked="0" layoutInCell="1" allowOverlap="1" wp14:anchorId="1DABE76A" wp14:editId="66D98A59">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B73BEC" w14:textId="77777777" w:rsidR="0083759A" w:rsidRPr="00ED2A8D" w:rsidRDefault="0083759A" w:rsidP="008747E0">
    <w:pPr>
      <w:pStyle w:val="Topptekst"/>
    </w:pPr>
  </w:p>
  <w:p w14:paraId="0282804A" w14:textId="77777777" w:rsidR="0083759A" w:rsidRDefault="0083759A" w:rsidP="008747E0">
    <w:pPr>
      <w:pStyle w:val="Topptekst"/>
    </w:pPr>
  </w:p>
  <w:p w14:paraId="63804928" w14:textId="77777777" w:rsidR="0083759A" w:rsidRDefault="0083759A" w:rsidP="008747E0">
    <w:pPr>
      <w:pStyle w:val="Topptekst"/>
    </w:pPr>
  </w:p>
  <w:p w14:paraId="4B837F2A" w14:textId="77777777" w:rsidR="0083759A" w:rsidRDefault="0083759A" w:rsidP="008747E0">
    <w:pPr>
      <w:pStyle w:val="Topptekst"/>
    </w:pPr>
  </w:p>
  <w:p w14:paraId="0EB253DD" w14:textId="77777777" w:rsidR="0083759A" w:rsidRPr="00441393" w:rsidRDefault="0083759A" w:rsidP="00441393">
    <w:pPr>
      <w:pStyle w:val="Contents"/>
    </w:pPr>
    <w:r>
      <w:t>CONTENTS</w:t>
    </w:r>
  </w:p>
  <w:p w14:paraId="6A480473" w14:textId="77777777" w:rsidR="0083759A" w:rsidRDefault="0083759A" w:rsidP="0078486B">
    <w:pPr>
      <w:pStyle w:val="Topptekst"/>
      <w:spacing w:line="140" w:lineRule="exact"/>
    </w:pPr>
  </w:p>
  <w:p w14:paraId="67DF8E56" w14:textId="77777777" w:rsidR="0083759A" w:rsidRPr="00AC33A2" w:rsidRDefault="0083759A"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74F0A" w14:textId="4206814A" w:rsidR="0083759A" w:rsidRPr="00ED2A8D" w:rsidRDefault="005B610E" w:rsidP="00C716E5">
    <w:pPr>
      <w:pStyle w:val="Topptekst"/>
    </w:pPr>
    <w:r>
      <w:rPr>
        <w:noProof/>
        <w:lang w:val="nb-NO" w:eastAsia="nb-NO"/>
      </w:rPr>
      <mc:AlternateContent>
        <mc:Choice Requires="wps">
          <w:drawing>
            <wp:anchor distT="0" distB="0" distL="114300" distR="114300" simplePos="0" relativeHeight="251662848" behindDoc="1" locked="0" layoutInCell="0" allowOverlap="1" wp14:anchorId="429D650E" wp14:editId="41F3D386">
              <wp:simplePos x="0" y="0"/>
              <wp:positionH relativeFrom="margin">
                <wp:align>center</wp:align>
              </wp:positionH>
              <wp:positionV relativeFrom="margin">
                <wp:align>center</wp:align>
              </wp:positionV>
              <wp:extent cx="5709920" cy="3425825"/>
              <wp:effectExtent l="0" t="1247775" r="0" b="717550"/>
              <wp:wrapNone/>
              <wp:docPr id="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5D2268"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9D650E"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3&#10;u0AVhwIAAAMF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35D2268" w14:textId="77777777" w:rsidR="005B610E" w:rsidRDefault="005B610E"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83759A">
      <w:rPr>
        <w:noProof/>
        <w:lang w:val="nb-NO" w:eastAsia="nb-NO"/>
      </w:rPr>
      <w:drawing>
        <wp:anchor distT="0" distB="0" distL="114300" distR="114300" simplePos="0" relativeHeight="251652608" behindDoc="1" locked="0" layoutInCell="1" allowOverlap="1" wp14:anchorId="2B3A9311" wp14:editId="0128C9D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6101876" w14:textId="77777777" w:rsidR="0083759A" w:rsidRPr="00ED2A8D" w:rsidRDefault="0083759A" w:rsidP="00C716E5">
    <w:pPr>
      <w:pStyle w:val="Topptekst"/>
    </w:pPr>
  </w:p>
  <w:p w14:paraId="52873AF0" w14:textId="77777777" w:rsidR="0083759A" w:rsidRDefault="0083759A" w:rsidP="00C716E5">
    <w:pPr>
      <w:pStyle w:val="Topptekst"/>
    </w:pPr>
  </w:p>
  <w:p w14:paraId="28ECDB63" w14:textId="77777777" w:rsidR="0083759A" w:rsidRDefault="0083759A" w:rsidP="00C716E5">
    <w:pPr>
      <w:pStyle w:val="Topptekst"/>
    </w:pPr>
  </w:p>
  <w:p w14:paraId="21A92269" w14:textId="77777777" w:rsidR="0083759A" w:rsidRDefault="0083759A" w:rsidP="00C716E5">
    <w:pPr>
      <w:pStyle w:val="Topptekst"/>
    </w:pPr>
  </w:p>
  <w:p w14:paraId="7099C785" w14:textId="77777777" w:rsidR="0083759A" w:rsidRPr="00441393" w:rsidRDefault="0083759A" w:rsidP="00C716E5">
    <w:pPr>
      <w:pStyle w:val="Contents"/>
    </w:pPr>
    <w:r>
      <w:t>CONTENTS</w:t>
    </w:r>
  </w:p>
  <w:p w14:paraId="56882E0E" w14:textId="77777777" w:rsidR="0083759A" w:rsidRPr="00ED2A8D" w:rsidRDefault="0083759A" w:rsidP="00C716E5">
    <w:pPr>
      <w:pStyle w:val="Topptekst"/>
    </w:pPr>
  </w:p>
  <w:p w14:paraId="415BA8ED" w14:textId="77777777" w:rsidR="0083759A" w:rsidRPr="00AC33A2" w:rsidRDefault="0083759A" w:rsidP="00C716E5">
    <w:pPr>
      <w:pStyle w:val="Topptekst"/>
      <w:spacing w:line="140" w:lineRule="exact"/>
    </w:pPr>
  </w:p>
  <w:p w14:paraId="746C5DC4" w14:textId="77777777" w:rsidR="0083759A" w:rsidRDefault="0083759A">
    <w:pPr>
      <w:pStyle w:val="Topptekst"/>
    </w:pPr>
    <w:r>
      <w:rPr>
        <w:noProof/>
        <w:lang w:val="nb-NO" w:eastAsia="nb-NO"/>
      </w:rPr>
      <w:drawing>
        <wp:anchor distT="0" distB="0" distL="114300" distR="114300" simplePos="0" relativeHeight="251649536" behindDoc="1" locked="0" layoutInCell="1" allowOverlap="1" wp14:anchorId="14D5298F" wp14:editId="50A8199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1"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0780635B"/>
    <w:multiLevelType w:val="hybridMultilevel"/>
    <w:tmpl w:val="B9B63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7B1BE0"/>
    <w:multiLevelType w:val="hybridMultilevel"/>
    <w:tmpl w:val="E64ECFE4"/>
    <w:lvl w:ilvl="0" w:tplc="2B2C832E">
      <w:start w:val="1141"/>
      <w:numFmt w:val="bullet"/>
      <w:lvlText w:val="-"/>
      <w:lvlJc w:val="left"/>
      <w:pPr>
        <w:ind w:left="720" w:hanging="360"/>
      </w:pPr>
      <w:rPr>
        <w:rFonts w:ascii="Calibri" w:eastAsiaTheme="minorEastAsia"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A23499"/>
    <w:multiLevelType w:val="hybridMultilevel"/>
    <w:tmpl w:val="3B0ED366"/>
    <w:lvl w:ilvl="0" w:tplc="AAA89C6A">
      <w:start w:val="1"/>
      <w:numFmt w:val="bullet"/>
      <w:lvlText w:val="•"/>
      <w:lvlJc w:val="left"/>
      <w:pPr>
        <w:tabs>
          <w:tab w:val="num" w:pos="720"/>
        </w:tabs>
        <w:ind w:left="720" w:hanging="360"/>
      </w:pPr>
      <w:rPr>
        <w:rFonts w:ascii="Arial" w:hAnsi="Arial" w:hint="default"/>
      </w:rPr>
    </w:lvl>
    <w:lvl w:ilvl="1" w:tplc="F84E811C">
      <w:start w:val="153"/>
      <w:numFmt w:val="bullet"/>
      <w:lvlText w:val="•"/>
      <w:lvlJc w:val="left"/>
      <w:pPr>
        <w:tabs>
          <w:tab w:val="num" w:pos="1440"/>
        </w:tabs>
        <w:ind w:left="1440" w:hanging="360"/>
      </w:pPr>
      <w:rPr>
        <w:rFonts w:ascii="Arial" w:hAnsi="Arial" w:hint="default"/>
      </w:rPr>
    </w:lvl>
    <w:lvl w:ilvl="2" w:tplc="9C840280" w:tentative="1">
      <w:start w:val="1"/>
      <w:numFmt w:val="bullet"/>
      <w:lvlText w:val="•"/>
      <w:lvlJc w:val="left"/>
      <w:pPr>
        <w:tabs>
          <w:tab w:val="num" w:pos="2160"/>
        </w:tabs>
        <w:ind w:left="2160" w:hanging="360"/>
      </w:pPr>
      <w:rPr>
        <w:rFonts w:ascii="Arial" w:hAnsi="Arial" w:hint="default"/>
      </w:rPr>
    </w:lvl>
    <w:lvl w:ilvl="3" w:tplc="3FDC3720" w:tentative="1">
      <w:start w:val="1"/>
      <w:numFmt w:val="bullet"/>
      <w:lvlText w:val="•"/>
      <w:lvlJc w:val="left"/>
      <w:pPr>
        <w:tabs>
          <w:tab w:val="num" w:pos="2880"/>
        </w:tabs>
        <w:ind w:left="2880" w:hanging="360"/>
      </w:pPr>
      <w:rPr>
        <w:rFonts w:ascii="Arial" w:hAnsi="Arial" w:hint="default"/>
      </w:rPr>
    </w:lvl>
    <w:lvl w:ilvl="4" w:tplc="451EFDA0" w:tentative="1">
      <w:start w:val="1"/>
      <w:numFmt w:val="bullet"/>
      <w:lvlText w:val="•"/>
      <w:lvlJc w:val="left"/>
      <w:pPr>
        <w:tabs>
          <w:tab w:val="num" w:pos="3600"/>
        </w:tabs>
        <w:ind w:left="3600" w:hanging="360"/>
      </w:pPr>
      <w:rPr>
        <w:rFonts w:ascii="Arial" w:hAnsi="Arial" w:hint="default"/>
      </w:rPr>
    </w:lvl>
    <w:lvl w:ilvl="5" w:tplc="6DB8A050" w:tentative="1">
      <w:start w:val="1"/>
      <w:numFmt w:val="bullet"/>
      <w:lvlText w:val="•"/>
      <w:lvlJc w:val="left"/>
      <w:pPr>
        <w:tabs>
          <w:tab w:val="num" w:pos="4320"/>
        </w:tabs>
        <w:ind w:left="4320" w:hanging="360"/>
      </w:pPr>
      <w:rPr>
        <w:rFonts w:ascii="Arial" w:hAnsi="Arial" w:hint="default"/>
      </w:rPr>
    </w:lvl>
    <w:lvl w:ilvl="6" w:tplc="83C21160" w:tentative="1">
      <w:start w:val="1"/>
      <w:numFmt w:val="bullet"/>
      <w:lvlText w:val="•"/>
      <w:lvlJc w:val="left"/>
      <w:pPr>
        <w:tabs>
          <w:tab w:val="num" w:pos="5040"/>
        </w:tabs>
        <w:ind w:left="5040" w:hanging="360"/>
      </w:pPr>
      <w:rPr>
        <w:rFonts w:ascii="Arial" w:hAnsi="Arial" w:hint="default"/>
      </w:rPr>
    </w:lvl>
    <w:lvl w:ilvl="7" w:tplc="D388A34A" w:tentative="1">
      <w:start w:val="1"/>
      <w:numFmt w:val="bullet"/>
      <w:lvlText w:val="•"/>
      <w:lvlJc w:val="left"/>
      <w:pPr>
        <w:tabs>
          <w:tab w:val="num" w:pos="5760"/>
        </w:tabs>
        <w:ind w:left="5760" w:hanging="360"/>
      </w:pPr>
      <w:rPr>
        <w:rFonts w:ascii="Arial" w:hAnsi="Arial" w:hint="default"/>
      </w:rPr>
    </w:lvl>
    <w:lvl w:ilvl="8" w:tplc="C6A2B9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7786019"/>
    <w:multiLevelType w:val="hybridMultilevel"/>
    <w:tmpl w:val="49C6C13A"/>
    <w:lvl w:ilvl="0" w:tplc="6942A944">
      <w:start w:val="1141"/>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1BC3F4A"/>
    <w:multiLevelType w:val="hybridMultilevel"/>
    <w:tmpl w:val="5B009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8"/>
  </w:num>
  <w:num w:numId="5">
    <w:abstractNumId w:val="4"/>
  </w:num>
  <w:num w:numId="6">
    <w:abstractNumId w:val="0"/>
  </w:num>
  <w:num w:numId="7">
    <w:abstractNumId w:val="7"/>
  </w:num>
  <w:num w:numId="8">
    <w:abstractNumId w:val="17"/>
  </w:num>
  <w:num w:numId="9">
    <w:abstractNumId w:val="12"/>
  </w:num>
  <w:num w:numId="10">
    <w:abstractNumId w:val="14"/>
  </w:num>
  <w:num w:numId="11">
    <w:abstractNumId w:val="23"/>
  </w:num>
  <w:num w:numId="12">
    <w:abstractNumId w:val="21"/>
  </w:num>
  <w:num w:numId="13">
    <w:abstractNumId w:val="22"/>
  </w:num>
  <w:num w:numId="14">
    <w:abstractNumId w:val="20"/>
  </w:num>
  <w:num w:numId="15">
    <w:abstractNumId w:val="19"/>
  </w:num>
  <w:num w:numId="16">
    <w:abstractNumId w:val="11"/>
  </w:num>
  <w:num w:numId="17">
    <w:abstractNumId w:val="10"/>
  </w:num>
  <w:num w:numId="18">
    <w:abstractNumId w:val="1"/>
  </w:num>
  <w:num w:numId="19">
    <w:abstractNumId w:val="13"/>
  </w:num>
  <w:num w:numId="20">
    <w:abstractNumId w:val="15"/>
  </w:num>
  <w:num w:numId="21">
    <w:abstractNumId w:val="3"/>
  </w:num>
  <w:num w:numId="22">
    <w:abstractNumId w:val="16"/>
  </w:num>
  <w:num w:numId="23">
    <w:abstractNumId w:val="18"/>
    <w:lvlOverride w:ilvl="0"/>
    <w:lvlOverride w:ilvl="1"/>
    <w:lvlOverride w:ilvl="2"/>
    <w:lvlOverride w:ilvl="3"/>
    <w:lvlOverride w:ilvl="4"/>
    <w:lvlOverride w:ilvl="5"/>
    <w:lvlOverride w:ilvl="6"/>
    <w:lvlOverride w:ilvl="7"/>
    <w:lvlOverride w:ilvl="8"/>
  </w:num>
  <w:num w:numId="24">
    <w:abstractNumId w:val="2"/>
    <w:lvlOverride w:ilvl="0"/>
    <w:lvlOverride w:ilvl="1"/>
    <w:lvlOverride w:ilvl="2"/>
    <w:lvlOverride w:ilvl="3"/>
    <w:lvlOverride w:ilvl="4"/>
    <w:lvlOverride w:ilvl="5"/>
    <w:lvlOverride w:ilvl="6"/>
    <w:lvlOverride w:ilvl="7"/>
    <w:lvlOverride w:ilv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i, Trond">
    <w15:presenceInfo w15:providerId="None" w15:userId="Ski, Tro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GB" w:vendorID="64" w:dllVersion="131078" w:nlCheck="1" w:checkStyle="0"/>
  <w:activeWritingStyle w:appName="MSWord" w:lang="zh-CN" w:vendorID="64" w:dllVersion="131077" w:nlCheck="1" w:checkStyle="1"/>
  <w:activeWritingStyle w:appName="MSWord" w:lang="en-US" w:vendorID="64" w:dllVersion="131078" w:nlCheck="1" w:checkStyle="0"/>
  <w:activeWritingStyle w:appName="MSWord" w:lang="nb-NO"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19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02B"/>
    <w:rsid w:val="00062874"/>
    <w:rsid w:val="00072353"/>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6878"/>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26B57"/>
    <w:rsid w:val="001349DB"/>
    <w:rsid w:val="00134B86"/>
    <w:rsid w:val="00135AEB"/>
    <w:rsid w:val="00136E58"/>
    <w:rsid w:val="0014060A"/>
    <w:rsid w:val="001408CA"/>
    <w:rsid w:val="00147755"/>
    <w:rsid w:val="001526BC"/>
    <w:rsid w:val="001535C6"/>
    <w:rsid w:val="00154314"/>
    <w:rsid w:val="001547F9"/>
    <w:rsid w:val="001607D8"/>
    <w:rsid w:val="00161325"/>
    <w:rsid w:val="00161401"/>
    <w:rsid w:val="00162612"/>
    <w:rsid w:val="001635F3"/>
    <w:rsid w:val="00176BB8"/>
    <w:rsid w:val="00182B9C"/>
    <w:rsid w:val="00184427"/>
    <w:rsid w:val="00186FED"/>
    <w:rsid w:val="001875B1"/>
    <w:rsid w:val="00191120"/>
    <w:rsid w:val="0019173E"/>
    <w:rsid w:val="001A2DCA"/>
    <w:rsid w:val="001A4199"/>
    <w:rsid w:val="001A6CA7"/>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3B1F"/>
    <w:rsid w:val="001F4EF8"/>
    <w:rsid w:val="001F574E"/>
    <w:rsid w:val="001F5AB1"/>
    <w:rsid w:val="00200579"/>
    <w:rsid w:val="00201337"/>
    <w:rsid w:val="002022EA"/>
    <w:rsid w:val="002028F5"/>
    <w:rsid w:val="002044E9"/>
    <w:rsid w:val="00205B17"/>
    <w:rsid w:val="00205D9B"/>
    <w:rsid w:val="002115A6"/>
    <w:rsid w:val="00213436"/>
    <w:rsid w:val="00214033"/>
    <w:rsid w:val="002176C4"/>
    <w:rsid w:val="002204DA"/>
    <w:rsid w:val="0022371A"/>
    <w:rsid w:val="00224DAB"/>
    <w:rsid w:val="0022582A"/>
    <w:rsid w:val="00237785"/>
    <w:rsid w:val="002406D3"/>
    <w:rsid w:val="00242A42"/>
    <w:rsid w:val="00246546"/>
    <w:rsid w:val="00247888"/>
    <w:rsid w:val="002505E9"/>
    <w:rsid w:val="00251FB9"/>
    <w:rsid w:val="002520AD"/>
    <w:rsid w:val="00253C64"/>
    <w:rsid w:val="0025469E"/>
    <w:rsid w:val="00255FD9"/>
    <w:rsid w:val="0025660A"/>
    <w:rsid w:val="00257DF8"/>
    <w:rsid w:val="00257E4A"/>
    <w:rsid w:val="0026038D"/>
    <w:rsid w:val="00263D78"/>
    <w:rsid w:val="0027175D"/>
    <w:rsid w:val="002735DD"/>
    <w:rsid w:val="00274B97"/>
    <w:rsid w:val="0027520F"/>
    <w:rsid w:val="00286250"/>
    <w:rsid w:val="00290909"/>
    <w:rsid w:val="00296AE1"/>
    <w:rsid w:val="0029793F"/>
    <w:rsid w:val="002A1C42"/>
    <w:rsid w:val="002A617C"/>
    <w:rsid w:val="002A64DA"/>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6C0"/>
    <w:rsid w:val="002F3B40"/>
    <w:rsid w:val="002F7BC4"/>
    <w:rsid w:val="003032C4"/>
    <w:rsid w:val="0030413F"/>
    <w:rsid w:val="00304E27"/>
    <w:rsid w:val="00305EFE"/>
    <w:rsid w:val="00311851"/>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7001B"/>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E4493"/>
    <w:rsid w:val="003F1C3A"/>
    <w:rsid w:val="003F2763"/>
    <w:rsid w:val="003F4DE4"/>
    <w:rsid w:val="003F70D2"/>
    <w:rsid w:val="00414698"/>
    <w:rsid w:val="00415649"/>
    <w:rsid w:val="0042565E"/>
    <w:rsid w:val="00432C05"/>
    <w:rsid w:val="00440379"/>
    <w:rsid w:val="00441393"/>
    <w:rsid w:val="004433EF"/>
    <w:rsid w:val="004441F8"/>
    <w:rsid w:val="00447CF0"/>
    <w:rsid w:val="00456DE1"/>
    <w:rsid w:val="00456F10"/>
    <w:rsid w:val="00462095"/>
    <w:rsid w:val="00463B48"/>
    <w:rsid w:val="0046464D"/>
    <w:rsid w:val="00466197"/>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5F09"/>
    <w:rsid w:val="004D4109"/>
    <w:rsid w:val="004D6C87"/>
    <w:rsid w:val="004E0BBB"/>
    <w:rsid w:val="004E1D57"/>
    <w:rsid w:val="004E2F16"/>
    <w:rsid w:val="004F2AA4"/>
    <w:rsid w:val="004F4AAE"/>
    <w:rsid w:val="004F5930"/>
    <w:rsid w:val="004F6196"/>
    <w:rsid w:val="00502937"/>
    <w:rsid w:val="00503044"/>
    <w:rsid w:val="00503523"/>
    <w:rsid w:val="00504F0B"/>
    <w:rsid w:val="005051B1"/>
    <w:rsid w:val="00523666"/>
    <w:rsid w:val="00525922"/>
    <w:rsid w:val="00526234"/>
    <w:rsid w:val="00534F34"/>
    <w:rsid w:val="00535D61"/>
    <w:rsid w:val="0053692E"/>
    <w:rsid w:val="005378A6"/>
    <w:rsid w:val="00540D36"/>
    <w:rsid w:val="00541ED1"/>
    <w:rsid w:val="00547837"/>
    <w:rsid w:val="00550C51"/>
    <w:rsid w:val="00553FE0"/>
    <w:rsid w:val="00557434"/>
    <w:rsid w:val="00563D3C"/>
    <w:rsid w:val="00574A31"/>
    <w:rsid w:val="00574ADC"/>
    <w:rsid w:val="005805D2"/>
    <w:rsid w:val="00581239"/>
    <w:rsid w:val="00586C48"/>
    <w:rsid w:val="00586C66"/>
    <w:rsid w:val="00593EFC"/>
    <w:rsid w:val="00595415"/>
    <w:rsid w:val="00595A36"/>
    <w:rsid w:val="00596ADB"/>
    <w:rsid w:val="00597652"/>
    <w:rsid w:val="005A0703"/>
    <w:rsid w:val="005A080B"/>
    <w:rsid w:val="005B12A5"/>
    <w:rsid w:val="005B55CF"/>
    <w:rsid w:val="005B610E"/>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2C26"/>
    <w:rsid w:val="00624C20"/>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3EF"/>
    <w:rsid w:val="00693B1F"/>
    <w:rsid w:val="00695656"/>
    <w:rsid w:val="006975A8"/>
    <w:rsid w:val="006A1012"/>
    <w:rsid w:val="006A6354"/>
    <w:rsid w:val="006B54CC"/>
    <w:rsid w:val="006C1376"/>
    <w:rsid w:val="006C48F9"/>
    <w:rsid w:val="006D6245"/>
    <w:rsid w:val="006E0E7D"/>
    <w:rsid w:val="006E10BF"/>
    <w:rsid w:val="006F1C14"/>
    <w:rsid w:val="006F4B80"/>
    <w:rsid w:val="00703A6A"/>
    <w:rsid w:val="00705DD2"/>
    <w:rsid w:val="00722236"/>
    <w:rsid w:val="007232BD"/>
    <w:rsid w:val="00723824"/>
    <w:rsid w:val="00725CCA"/>
    <w:rsid w:val="0072737A"/>
    <w:rsid w:val="007311E7"/>
    <w:rsid w:val="00731DEE"/>
    <w:rsid w:val="00733400"/>
    <w:rsid w:val="00734BC6"/>
    <w:rsid w:val="0074084C"/>
    <w:rsid w:val="007541D3"/>
    <w:rsid w:val="007577D7"/>
    <w:rsid w:val="00760004"/>
    <w:rsid w:val="0076202A"/>
    <w:rsid w:val="007715E8"/>
    <w:rsid w:val="00776004"/>
    <w:rsid w:val="00777956"/>
    <w:rsid w:val="0078486B"/>
    <w:rsid w:val="00785A39"/>
    <w:rsid w:val="00787D8A"/>
    <w:rsid w:val="00790277"/>
    <w:rsid w:val="00791EBC"/>
    <w:rsid w:val="00793577"/>
    <w:rsid w:val="00795637"/>
    <w:rsid w:val="00797D43"/>
    <w:rsid w:val="007A446A"/>
    <w:rsid w:val="007A4FEF"/>
    <w:rsid w:val="007A53A6"/>
    <w:rsid w:val="007A6159"/>
    <w:rsid w:val="007B27E9"/>
    <w:rsid w:val="007B2C5B"/>
    <w:rsid w:val="007B2D11"/>
    <w:rsid w:val="007B4994"/>
    <w:rsid w:val="007B4AF1"/>
    <w:rsid w:val="007B532F"/>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800995"/>
    <w:rsid w:val="00804736"/>
    <w:rsid w:val="00805294"/>
    <w:rsid w:val="0080602A"/>
    <w:rsid w:val="008069C5"/>
    <w:rsid w:val="0081117E"/>
    <w:rsid w:val="00816F79"/>
    <w:rsid w:val="008172F8"/>
    <w:rsid w:val="00820C2C"/>
    <w:rsid w:val="00827301"/>
    <w:rsid w:val="008310C9"/>
    <w:rsid w:val="008326B2"/>
    <w:rsid w:val="00834150"/>
    <w:rsid w:val="008357F2"/>
    <w:rsid w:val="00835EA0"/>
    <w:rsid w:val="0083759A"/>
    <w:rsid w:val="0084098D"/>
    <w:rsid w:val="008416E0"/>
    <w:rsid w:val="00841E7A"/>
    <w:rsid w:val="0084385E"/>
    <w:rsid w:val="00843CED"/>
    <w:rsid w:val="00844B35"/>
    <w:rsid w:val="00846831"/>
    <w:rsid w:val="00846D0C"/>
    <w:rsid w:val="00847B32"/>
    <w:rsid w:val="00854BCE"/>
    <w:rsid w:val="00857346"/>
    <w:rsid w:val="00864598"/>
    <w:rsid w:val="00865532"/>
    <w:rsid w:val="00867686"/>
    <w:rsid w:val="008737D3"/>
    <w:rsid w:val="00874179"/>
    <w:rsid w:val="008747E0"/>
    <w:rsid w:val="00876841"/>
    <w:rsid w:val="00882B3C"/>
    <w:rsid w:val="00886C21"/>
    <w:rsid w:val="0088783D"/>
    <w:rsid w:val="008972C3"/>
    <w:rsid w:val="008978D0"/>
    <w:rsid w:val="008A28D9"/>
    <w:rsid w:val="008A30BA"/>
    <w:rsid w:val="008A52DC"/>
    <w:rsid w:val="008A5435"/>
    <w:rsid w:val="008B62E0"/>
    <w:rsid w:val="008B6471"/>
    <w:rsid w:val="008C2A0C"/>
    <w:rsid w:val="008C33B5"/>
    <w:rsid w:val="008C3A72"/>
    <w:rsid w:val="008C6969"/>
    <w:rsid w:val="008D45D2"/>
    <w:rsid w:val="008D5CCD"/>
    <w:rsid w:val="008E1F69"/>
    <w:rsid w:val="008E3FD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36C73"/>
    <w:rsid w:val="009414E6"/>
    <w:rsid w:val="00947A3F"/>
    <w:rsid w:val="00950B15"/>
    <w:rsid w:val="0095450F"/>
    <w:rsid w:val="0095585B"/>
    <w:rsid w:val="00956901"/>
    <w:rsid w:val="0096203C"/>
    <w:rsid w:val="00962EC1"/>
    <w:rsid w:val="009630F5"/>
    <w:rsid w:val="009656B9"/>
    <w:rsid w:val="00967DD9"/>
    <w:rsid w:val="00971591"/>
    <w:rsid w:val="00974564"/>
    <w:rsid w:val="00974B53"/>
    <w:rsid w:val="00974E99"/>
    <w:rsid w:val="009764FA"/>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7FE"/>
    <w:rsid w:val="009D6B98"/>
    <w:rsid w:val="009E16EC"/>
    <w:rsid w:val="009E1F25"/>
    <w:rsid w:val="009E433C"/>
    <w:rsid w:val="009E4A4D"/>
    <w:rsid w:val="009E6578"/>
    <w:rsid w:val="009F061E"/>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47174"/>
    <w:rsid w:val="00A524B5"/>
    <w:rsid w:val="00A549B3"/>
    <w:rsid w:val="00A56184"/>
    <w:rsid w:val="00A60598"/>
    <w:rsid w:val="00A64C3B"/>
    <w:rsid w:val="00A67954"/>
    <w:rsid w:val="00A7019E"/>
    <w:rsid w:val="00A70865"/>
    <w:rsid w:val="00A72893"/>
    <w:rsid w:val="00A72ED7"/>
    <w:rsid w:val="00A8083F"/>
    <w:rsid w:val="00A86343"/>
    <w:rsid w:val="00A87080"/>
    <w:rsid w:val="00A90AAC"/>
    <w:rsid w:val="00A90D86"/>
    <w:rsid w:val="00A91DBA"/>
    <w:rsid w:val="00A97900"/>
    <w:rsid w:val="00AA1B91"/>
    <w:rsid w:val="00AA1D7A"/>
    <w:rsid w:val="00AA3E01"/>
    <w:rsid w:val="00AA754C"/>
    <w:rsid w:val="00AB0BFA"/>
    <w:rsid w:val="00AB2C66"/>
    <w:rsid w:val="00AB76B7"/>
    <w:rsid w:val="00AC33A2"/>
    <w:rsid w:val="00AC583D"/>
    <w:rsid w:val="00AD12E6"/>
    <w:rsid w:val="00AD243E"/>
    <w:rsid w:val="00AD38F7"/>
    <w:rsid w:val="00AE65F1"/>
    <w:rsid w:val="00AE6BB4"/>
    <w:rsid w:val="00AE74AD"/>
    <w:rsid w:val="00AF159C"/>
    <w:rsid w:val="00AF5EA1"/>
    <w:rsid w:val="00B01873"/>
    <w:rsid w:val="00B0572F"/>
    <w:rsid w:val="00B074AB"/>
    <w:rsid w:val="00B07717"/>
    <w:rsid w:val="00B10F40"/>
    <w:rsid w:val="00B16334"/>
    <w:rsid w:val="00B17253"/>
    <w:rsid w:val="00B250D6"/>
    <w:rsid w:val="00B2583D"/>
    <w:rsid w:val="00B26A2D"/>
    <w:rsid w:val="00B31A41"/>
    <w:rsid w:val="00B33F9C"/>
    <w:rsid w:val="00B36712"/>
    <w:rsid w:val="00B369BC"/>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0D70"/>
    <w:rsid w:val="00C0106D"/>
    <w:rsid w:val="00C10EC5"/>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6D3D"/>
    <w:rsid w:val="00CB7D0F"/>
    <w:rsid w:val="00CC35EF"/>
    <w:rsid w:val="00CC5048"/>
    <w:rsid w:val="00CC6246"/>
    <w:rsid w:val="00CD0232"/>
    <w:rsid w:val="00CE5E46"/>
    <w:rsid w:val="00CF10E3"/>
    <w:rsid w:val="00CF49CC"/>
    <w:rsid w:val="00D04B10"/>
    <w:rsid w:val="00D04F0B"/>
    <w:rsid w:val="00D1463A"/>
    <w:rsid w:val="00D153C9"/>
    <w:rsid w:val="00D252C9"/>
    <w:rsid w:val="00D270FA"/>
    <w:rsid w:val="00D32DDF"/>
    <w:rsid w:val="00D344F2"/>
    <w:rsid w:val="00D36206"/>
    <w:rsid w:val="00D3700C"/>
    <w:rsid w:val="00D41940"/>
    <w:rsid w:val="00D603BF"/>
    <w:rsid w:val="00D638E0"/>
    <w:rsid w:val="00D653B1"/>
    <w:rsid w:val="00D715F6"/>
    <w:rsid w:val="00D740A5"/>
    <w:rsid w:val="00D74AE1"/>
    <w:rsid w:val="00D75D42"/>
    <w:rsid w:val="00D80A15"/>
    <w:rsid w:val="00D80B20"/>
    <w:rsid w:val="00D83C04"/>
    <w:rsid w:val="00D85333"/>
    <w:rsid w:val="00D865A8"/>
    <w:rsid w:val="00D9012A"/>
    <w:rsid w:val="00D92C2D"/>
    <w:rsid w:val="00D9361E"/>
    <w:rsid w:val="00D94F38"/>
    <w:rsid w:val="00DA005A"/>
    <w:rsid w:val="00DA17CD"/>
    <w:rsid w:val="00DA789B"/>
    <w:rsid w:val="00DB25B3"/>
    <w:rsid w:val="00DC1C10"/>
    <w:rsid w:val="00DC3C89"/>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374E8"/>
    <w:rsid w:val="00E42A94"/>
    <w:rsid w:val="00E458BF"/>
    <w:rsid w:val="00E47285"/>
    <w:rsid w:val="00E5035D"/>
    <w:rsid w:val="00E51C33"/>
    <w:rsid w:val="00E54676"/>
    <w:rsid w:val="00E54AD5"/>
    <w:rsid w:val="00E54BFB"/>
    <w:rsid w:val="00E54CD7"/>
    <w:rsid w:val="00E6612E"/>
    <w:rsid w:val="00E706E7"/>
    <w:rsid w:val="00E735B3"/>
    <w:rsid w:val="00E76B2C"/>
    <w:rsid w:val="00E77587"/>
    <w:rsid w:val="00E818AD"/>
    <w:rsid w:val="00E84229"/>
    <w:rsid w:val="00E843F0"/>
    <w:rsid w:val="00E84965"/>
    <w:rsid w:val="00E86147"/>
    <w:rsid w:val="00E877DC"/>
    <w:rsid w:val="00E87D76"/>
    <w:rsid w:val="00E90E4E"/>
    <w:rsid w:val="00E92993"/>
    <w:rsid w:val="00E9391E"/>
    <w:rsid w:val="00EA1052"/>
    <w:rsid w:val="00EA218F"/>
    <w:rsid w:val="00EA4C94"/>
    <w:rsid w:val="00EA4F29"/>
    <w:rsid w:val="00EA5B27"/>
    <w:rsid w:val="00EA5F83"/>
    <w:rsid w:val="00EA6F9D"/>
    <w:rsid w:val="00EB2273"/>
    <w:rsid w:val="00EB6C62"/>
    <w:rsid w:val="00EB6F3C"/>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1936"/>
    <w:rsid w:val="00EF1C54"/>
    <w:rsid w:val="00EF404B"/>
    <w:rsid w:val="00F00376"/>
    <w:rsid w:val="00F01F0C"/>
    <w:rsid w:val="00F02A5A"/>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50222"/>
    <w:rsid w:val="00F5119C"/>
    <w:rsid w:val="00F52277"/>
    <w:rsid w:val="00F527AC"/>
    <w:rsid w:val="00F5503F"/>
    <w:rsid w:val="00F55AD7"/>
    <w:rsid w:val="00F60673"/>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2A69A6"/>
  <w15:docId w15:val="{6F688DAB-8AE5-406C-A5BE-10116561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Overskrift1">
    <w:name w:val="heading 1"/>
    <w:next w:val="Normal"/>
    <w:link w:val="Overskrift1Tegn"/>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Normal"/>
    <w:link w:val="Overskrift2Tegn"/>
    <w:qFormat/>
    <w:rsid w:val="00586C66"/>
    <w:pPr>
      <w:ind w:right="709"/>
      <w:outlineLvl w:val="1"/>
    </w:pPr>
    <w:rPr>
      <w:bCs w:val="0"/>
      <w:sz w:val="24"/>
    </w:rPr>
  </w:style>
  <w:style w:type="paragraph" w:styleId="Overskrift3">
    <w:name w:val="heading 3"/>
    <w:basedOn w:val="Overskrift2"/>
    <w:next w:val="Brdtekst"/>
    <w:link w:val="Overskrift3Tegn"/>
    <w:qFormat/>
    <w:rsid w:val="000418CA"/>
    <w:pPr>
      <w:numPr>
        <w:ilvl w:val="2"/>
        <w:numId w:val="15"/>
      </w:numPr>
      <w:spacing w:before="120" w:after="120"/>
      <w:ind w:right="851"/>
      <w:outlineLvl w:val="2"/>
    </w:pPr>
    <w:rPr>
      <w:bCs/>
      <w:caps w:val="0"/>
      <w:smallCaps/>
    </w:rPr>
  </w:style>
  <w:style w:type="paragraph" w:styleId="Overskrift4">
    <w:name w:val="heading 4"/>
    <w:basedOn w:val="Overskrift3"/>
    <w:next w:val="Brdtekst"/>
    <w:link w:val="Overskrift4Tegn"/>
    <w:qFormat/>
    <w:rsid w:val="000418CA"/>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418CA"/>
    <w:pPr>
      <w:numPr>
        <w:ilvl w:val="4"/>
      </w:numPr>
      <w:spacing w:before="200"/>
      <w:outlineLvl w:val="4"/>
    </w:pPr>
    <w:rPr>
      <w:b w:val="0"/>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586C6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586C6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0418CA"/>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0418CA"/>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kriftforav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Normal"/>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E5035D"/>
    <w:pPr>
      <w:numPr>
        <w:ilvl w:val="3"/>
      </w:numPr>
    </w:pPr>
    <w:rPr>
      <w:smallCaps w:val="0"/>
      <w:sz w:val="22"/>
    </w:rPr>
  </w:style>
  <w:style w:type="paragraph" w:customStyle="1" w:styleId="AppendixHead5">
    <w:name w:val="Appendix Head 5"/>
    <w:basedOn w:val="AppendixHead4"/>
    <w:next w:val="Brdtekst"/>
    <w:qFormat/>
    <w:rsid w:val="00A90AAC"/>
    <w:pPr>
      <w:numPr>
        <w:ilvl w:val="4"/>
      </w:numPr>
      <w:ind w:left="1701" w:hanging="1701"/>
    </w:pPr>
    <w:rPr>
      <w:b w:val="0"/>
    </w:rPr>
  </w:style>
  <w:style w:type="paragraph" w:customStyle="1" w:styleId="AnnextitleHead1">
    <w:name w:val="Annex title (Head 1)"/>
    <w:next w:val="Brd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kst">
    <w:name w:val="Body Text"/>
    <w:basedOn w:val="Normal"/>
    <w:link w:val="BrdtekstTegn"/>
    <w:unhideWhenUsed/>
    <w:qFormat/>
    <w:rsid w:val="00820C2C"/>
    <w:pPr>
      <w:spacing w:after="120"/>
      <w:jc w:val="both"/>
    </w:pPr>
    <w:rPr>
      <w:sz w:val="22"/>
    </w:rPr>
  </w:style>
  <w:style w:type="character" w:customStyle="1" w:styleId="BrdtekstTegn">
    <w:name w:val="Brødtekst Tegn"/>
    <w:basedOn w:val="Standardskriftforavsnitt"/>
    <w:link w:val="Brdtekst"/>
    <w:rsid w:val="00820C2C"/>
    <w:rPr>
      <w:lang w:val="en-GB"/>
    </w:rPr>
  </w:style>
  <w:style w:type="paragraph" w:customStyle="1" w:styleId="AnnexHead4">
    <w:name w:val="Annex Head 4"/>
    <w:basedOn w:val="AnnexHead3"/>
    <w:next w:val="Brdtekst"/>
    <w:qFormat/>
    <w:rsid w:val="000418CA"/>
    <w:pPr>
      <w:numPr>
        <w:ilvl w:val="3"/>
      </w:numPr>
    </w:pPr>
    <w:rPr>
      <w:smallCaps w:val="0"/>
      <w:sz w:val="22"/>
    </w:rPr>
  </w:style>
  <w:style w:type="paragraph" w:customStyle="1" w:styleId="AnnexHead5">
    <w:name w:val="Annex Head 5"/>
    <w:basedOn w:val="Normal"/>
    <w:next w:val="Brd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ildetekst"/>
    <w:next w:val="Normal"/>
    <w:qFormat/>
    <w:rsid w:val="007A4FEF"/>
    <w:pPr>
      <w:numPr>
        <w:numId w:val="3"/>
      </w:numPr>
      <w:tabs>
        <w:tab w:val="left" w:pos="851"/>
      </w:tabs>
      <w:spacing w:before="240" w:after="240"/>
      <w:jc w:val="center"/>
    </w:pPr>
    <w:rPr>
      <w:b w:val="0"/>
      <w:u w:val="none"/>
    </w:rPr>
  </w:style>
  <w:style w:type="paragraph" w:styleId="Nummerertliste">
    <w:name w:val="List Number"/>
    <w:basedOn w:val="Normal"/>
    <w:semiHidden/>
    <w:rsid w:val="006E10BF"/>
    <w:pPr>
      <w:numPr>
        <w:numId w:val="6"/>
      </w:numPr>
      <w:contextualSpacing/>
    </w:pPr>
  </w:style>
  <w:style w:type="paragraph" w:styleId="INNH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332A7B"/>
    <w:rPr>
      <w:sz w:val="18"/>
      <w:szCs w:val="24"/>
      <w:vertAlign w:val="superscript"/>
      <w:lang w:val="en-GB"/>
    </w:rPr>
  </w:style>
  <w:style w:type="character" w:styleId="Fotnotereferanse">
    <w:name w:val="footnote reference"/>
    <w:uiPriority w:val="99"/>
    <w:rsid w:val="00DD69FB"/>
    <w:rPr>
      <w:rFonts w:asciiTheme="minorHAnsi" w:hAnsiTheme="minorHAnsi"/>
      <w:sz w:val="20"/>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4"/>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4"/>
      </w:numPr>
    </w:pPr>
  </w:style>
  <w:style w:type="paragraph" w:styleId="INNH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Brdtekst"/>
    <w:qFormat/>
    <w:rsid w:val="002176C4"/>
    <w:pPr>
      <w:numPr>
        <w:numId w:val="17"/>
      </w:numPr>
      <w:jc w:val="center"/>
    </w:pPr>
    <w:rPr>
      <w:i/>
      <w:color w:val="00558C"/>
      <w:lang w:eastAsia="en-GB"/>
    </w:rPr>
  </w:style>
  <w:style w:type="paragraph" w:customStyle="1" w:styleId="Figurecaption">
    <w:name w:val="Figure caption"/>
    <w:basedOn w:val="Bildetekst"/>
    <w:next w:val="Normal"/>
    <w:qFormat/>
    <w:rsid w:val="00DD69FB"/>
    <w:pPr>
      <w:spacing w:before="240" w:after="240"/>
      <w:jc w:val="center"/>
    </w:pPr>
    <w:rPr>
      <w:b w:val="0"/>
      <w:u w:val="none"/>
    </w:rPr>
  </w:style>
  <w:style w:type="paragraph" w:styleId="Ingenmellomrom">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tel">
    <w:name w:val="Title"/>
    <w:basedOn w:val="Normal"/>
    <w:link w:val="TittelTeg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693B1F"/>
    <w:rPr>
      <w:rFonts w:ascii="Arial" w:eastAsia="Times New Roman" w:hAnsi="Arial" w:cs="Arial"/>
      <w:b/>
      <w:bCs/>
      <w:kern w:val="28"/>
      <w:sz w:val="32"/>
      <w:szCs w:val="32"/>
      <w:lang w:val="en-GB" w:eastAsia="en-GB"/>
    </w:rPr>
  </w:style>
  <w:style w:type="paragraph" w:styleId="Revisj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kriftforav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kriftforavsnitt"/>
    <w:link w:val="Revokes"/>
    <w:rsid w:val="003F70D2"/>
    <w:rPr>
      <w:b/>
      <w:i/>
      <w:color w:val="00558C"/>
      <w:sz w:val="28"/>
      <w:lang w:val="en-GB"/>
    </w:rPr>
  </w:style>
  <w:style w:type="paragraph" w:customStyle="1" w:styleId="Referencelist">
    <w:name w:val="Reference list"/>
    <w:basedOn w:val="Normal"/>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numPr>
        <w:numId w:val="8"/>
      </w:numPr>
      <w:spacing w:before="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22582A"/>
    <w:pPr>
      <w:numPr>
        <w:numId w:val="9"/>
      </w:numPr>
      <w:spacing w:before="60"/>
    </w:pPr>
  </w:style>
  <w:style w:type="character" w:customStyle="1" w:styleId="FurtherreadingChar">
    <w:name w:val="Further reading Char"/>
    <w:basedOn w:val="BrdtekstTegn"/>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BrdtekstTegn"/>
    <w:link w:val="AnnexFigureCaption"/>
    <w:rsid w:val="002176C4"/>
    <w:rPr>
      <w:i/>
      <w:color w:val="00558C"/>
      <w:lang w:val="en-GB" w:eastAsia="en-GB"/>
    </w:rPr>
  </w:style>
  <w:style w:type="paragraph" w:styleId="Listeavsnitt">
    <w:name w:val="List Paragraph"/>
    <w:basedOn w:val="Normal"/>
    <w:uiPriority w:val="34"/>
    <w:qFormat/>
    <w:rsid w:val="002F3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17654">
      <w:bodyDiv w:val="1"/>
      <w:marLeft w:val="0"/>
      <w:marRight w:val="0"/>
      <w:marTop w:val="0"/>
      <w:marBottom w:val="0"/>
      <w:divBdr>
        <w:top w:val="none" w:sz="0" w:space="0" w:color="auto"/>
        <w:left w:val="none" w:sz="0" w:space="0" w:color="auto"/>
        <w:bottom w:val="none" w:sz="0" w:space="0" w:color="auto"/>
        <w:right w:val="none" w:sz="0" w:space="0" w:color="auto"/>
      </w:divBdr>
    </w:div>
    <w:div w:id="790199487">
      <w:bodyDiv w:val="1"/>
      <w:marLeft w:val="0"/>
      <w:marRight w:val="0"/>
      <w:marTop w:val="0"/>
      <w:marBottom w:val="0"/>
      <w:divBdr>
        <w:top w:val="none" w:sz="0" w:space="0" w:color="auto"/>
        <w:left w:val="none" w:sz="0" w:space="0" w:color="auto"/>
        <w:bottom w:val="none" w:sz="0" w:space="0" w:color="auto"/>
        <w:right w:val="none" w:sz="0" w:space="0" w:color="auto"/>
      </w:divBdr>
    </w:div>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6.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diagramLayout" Target="diagrams/layout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20Yuanhang\Downloads\Gxxxx%20Template%20for%20IALA%20Guidelines%20Ed%201.0%20January%20202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2B2588-93C2-46F8-8FE7-2BBAB853350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zh-CN" altLang="en-US"/>
        </a:p>
      </dgm:t>
    </dgm:pt>
    <dgm:pt modelId="{76EB2532-7B88-4037-81E9-947707DBA4E4}">
      <dgm:prSet phldrT="[文本]" custT="1"/>
      <dgm:spPr/>
      <dgm:t>
        <a:bodyPr/>
        <a:lstStyle/>
        <a:p>
          <a:r>
            <a:rPr lang="en-US" altLang="zh-CN" sz="1800"/>
            <a:t>VTS SAFETY CULTURE</a:t>
          </a:r>
          <a:endParaRPr lang="zh-CN" altLang="en-US" sz="1800"/>
        </a:p>
      </dgm:t>
    </dgm:pt>
    <dgm:pt modelId="{5D99EDB1-399B-4A51-BCA8-CC18B1146A82}" type="parTrans" cxnId="{215B6FAC-D138-44FF-9614-D2C707654F52}">
      <dgm:prSet/>
      <dgm:spPr/>
      <dgm:t>
        <a:bodyPr/>
        <a:lstStyle/>
        <a:p>
          <a:endParaRPr lang="zh-CN" altLang="en-US" sz="1400"/>
        </a:p>
      </dgm:t>
    </dgm:pt>
    <dgm:pt modelId="{4F583979-5CE6-4B85-A0D6-17367BB8EC09}" type="sibTrans" cxnId="{215B6FAC-D138-44FF-9614-D2C707654F52}">
      <dgm:prSet/>
      <dgm:spPr/>
      <dgm:t>
        <a:bodyPr/>
        <a:lstStyle/>
        <a:p>
          <a:endParaRPr lang="zh-CN" altLang="en-US" sz="1400"/>
        </a:p>
      </dgm:t>
    </dgm:pt>
    <dgm:pt modelId="{07907513-80AC-432B-B472-8A9631BF59DD}">
      <dgm:prSet phldrT="[文本]" custT="1"/>
      <dgm:spPr/>
      <dgm:t>
        <a:bodyPr/>
        <a:lstStyle/>
        <a:p>
          <a:r>
            <a:rPr lang="en-GB" sz="1800"/>
            <a:t>safety concept</a:t>
          </a:r>
          <a:endParaRPr lang="zh-CN" altLang="en-US" sz="1800"/>
        </a:p>
      </dgm:t>
    </dgm:pt>
    <dgm:pt modelId="{4EADC044-D50C-4AF2-BEEC-972FEC7A9B12}" type="parTrans" cxnId="{5BC82883-D1D2-4AF9-B2F5-5DC2EAA0A09F}">
      <dgm:prSet/>
      <dgm:spPr/>
      <dgm:t>
        <a:bodyPr/>
        <a:lstStyle/>
        <a:p>
          <a:endParaRPr lang="zh-CN" altLang="en-US" sz="1400"/>
        </a:p>
      </dgm:t>
    </dgm:pt>
    <dgm:pt modelId="{0BF01430-BB4B-4D47-9DA8-251288E04864}" type="sibTrans" cxnId="{5BC82883-D1D2-4AF9-B2F5-5DC2EAA0A09F}">
      <dgm:prSet/>
      <dgm:spPr/>
      <dgm:t>
        <a:bodyPr/>
        <a:lstStyle/>
        <a:p>
          <a:endParaRPr lang="zh-CN" altLang="en-US" sz="1400"/>
        </a:p>
      </dgm:t>
    </dgm:pt>
    <dgm:pt modelId="{5A316E0D-7658-4F1C-AAEB-C2C4C6ADCAB1}">
      <dgm:prSet phldrT="[文本]" custT="1"/>
      <dgm:spPr/>
      <dgm:t>
        <a:bodyPr/>
        <a:lstStyle/>
        <a:p>
          <a:r>
            <a:rPr lang="en-GB" sz="1800"/>
            <a:t>safety regulatory</a:t>
          </a:r>
          <a:endParaRPr lang="zh-CN" altLang="en-US" sz="1800"/>
        </a:p>
      </dgm:t>
    </dgm:pt>
    <dgm:pt modelId="{55A4AACD-5987-43AD-BFEB-566EF5CCF8BA}" type="parTrans" cxnId="{51ACB703-CB54-4F3C-BD41-DF65E3295A70}">
      <dgm:prSet/>
      <dgm:spPr/>
      <dgm:t>
        <a:bodyPr/>
        <a:lstStyle/>
        <a:p>
          <a:endParaRPr lang="zh-CN" altLang="en-US" sz="1400"/>
        </a:p>
      </dgm:t>
    </dgm:pt>
    <dgm:pt modelId="{4422DC68-AA6E-4DB7-962D-1B9773C4DA3D}" type="sibTrans" cxnId="{51ACB703-CB54-4F3C-BD41-DF65E3295A70}">
      <dgm:prSet/>
      <dgm:spPr/>
      <dgm:t>
        <a:bodyPr/>
        <a:lstStyle/>
        <a:p>
          <a:endParaRPr lang="zh-CN" altLang="en-US" sz="1400"/>
        </a:p>
      </dgm:t>
    </dgm:pt>
    <dgm:pt modelId="{E96BBD3F-AC75-4F3F-A7B9-ACEA41488B8D}">
      <dgm:prSet phldrT="[文本]" custT="1"/>
      <dgm:spPr/>
      <dgm:t>
        <a:bodyPr/>
        <a:lstStyle/>
        <a:p>
          <a:r>
            <a:rPr lang="en-GB" sz="1800"/>
            <a:t>safety behavior</a:t>
          </a:r>
          <a:endParaRPr lang="zh-CN" altLang="en-US" sz="1800"/>
        </a:p>
      </dgm:t>
    </dgm:pt>
    <dgm:pt modelId="{A9117E4D-769E-4283-9B35-0CBEEEA0C395}" type="parTrans" cxnId="{22D9F272-1951-4325-984C-8CF660D42934}">
      <dgm:prSet/>
      <dgm:spPr/>
      <dgm:t>
        <a:bodyPr/>
        <a:lstStyle/>
        <a:p>
          <a:endParaRPr lang="zh-CN" altLang="en-US" sz="1400"/>
        </a:p>
      </dgm:t>
    </dgm:pt>
    <dgm:pt modelId="{F3ECFF12-C809-4E3F-A23D-650248CF1A50}" type="sibTrans" cxnId="{22D9F272-1951-4325-984C-8CF660D42934}">
      <dgm:prSet/>
      <dgm:spPr/>
      <dgm:t>
        <a:bodyPr/>
        <a:lstStyle/>
        <a:p>
          <a:endParaRPr lang="zh-CN" altLang="en-US" sz="1400"/>
        </a:p>
      </dgm:t>
    </dgm:pt>
    <dgm:pt modelId="{F06B9823-B7C8-44E0-9A83-B5B7175289C8}">
      <dgm:prSet phldrT="[文本]" custT="1"/>
      <dgm:spPr/>
      <dgm:t>
        <a:bodyPr/>
        <a:lstStyle/>
        <a:p>
          <a:r>
            <a:rPr lang="en-GB" sz="1800"/>
            <a:t>safety material</a:t>
          </a:r>
          <a:endParaRPr lang="zh-CN" altLang="en-US" sz="1800"/>
        </a:p>
      </dgm:t>
    </dgm:pt>
    <dgm:pt modelId="{6BD56540-398B-4DF6-98B4-9CB8D9B3E5A6}" type="parTrans" cxnId="{AC2ACC81-EF9B-407E-9608-B92318CD27C8}">
      <dgm:prSet/>
      <dgm:spPr/>
      <dgm:t>
        <a:bodyPr/>
        <a:lstStyle/>
        <a:p>
          <a:endParaRPr lang="zh-CN" altLang="en-US" sz="1400"/>
        </a:p>
      </dgm:t>
    </dgm:pt>
    <dgm:pt modelId="{58C459B8-97FE-42C1-967E-636DEE339EEC}" type="sibTrans" cxnId="{AC2ACC81-EF9B-407E-9608-B92318CD27C8}">
      <dgm:prSet/>
      <dgm:spPr/>
      <dgm:t>
        <a:bodyPr/>
        <a:lstStyle/>
        <a:p>
          <a:endParaRPr lang="zh-CN" altLang="en-US" sz="1400"/>
        </a:p>
      </dgm:t>
    </dgm:pt>
    <dgm:pt modelId="{DD373533-B258-46BE-9CAF-74DC6A9EB35B}" type="pres">
      <dgm:prSet presAssocID="{3A2B2588-93C2-46F8-8FE7-2BBAB853350B}" presName="cycle" presStyleCnt="0">
        <dgm:presLayoutVars>
          <dgm:chMax val="1"/>
          <dgm:dir/>
          <dgm:animLvl val="ctr"/>
          <dgm:resizeHandles val="exact"/>
        </dgm:presLayoutVars>
      </dgm:prSet>
      <dgm:spPr/>
      <dgm:t>
        <a:bodyPr/>
        <a:lstStyle/>
        <a:p>
          <a:endParaRPr lang="zh-CN" altLang="en-US"/>
        </a:p>
      </dgm:t>
    </dgm:pt>
    <dgm:pt modelId="{BE30EBA0-D323-4011-A53A-D399C56F2DB7}" type="pres">
      <dgm:prSet presAssocID="{76EB2532-7B88-4037-81E9-947707DBA4E4}" presName="centerShape" presStyleLbl="node0" presStyleIdx="0" presStyleCnt="1"/>
      <dgm:spPr/>
      <dgm:t>
        <a:bodyPr/>
        <a:lstStyle/>
        <a:p>
          <a:endParaRPr lang="zh-CN" altLang="en-US"/>
        </a:p>
      </dgm:t>
    </dgm:pt>
    <dgm:pt modelId="{76EE4CF5-DB00-44C7-8C57-609DF80473DD}" type="pres">
      <dgm:prSet presAssocID="{4EADC044-D50C-4AF2-BEEC-972FEC7A9B12}" presName="parTrans" presStyleLbl="bgSibTrans2D1" presStyleIdx="0" presStyleCnt="4"/>
      <dgm:spPr/>
      <dgm:t>
        <a:bodyPr/>
        <a:lstStyle/>
        <a:p>
          <a:endParaRPr lang="zh-CN" altLang="en-US"/>
        </a:p>
      </dgm:t>
    </dgm:pt>
    <dgm:pt modelId="{43F15AE7-EF90-4F8A-9110-E65EA1C9308B}" type="pres">
      <dgm:prSet presAssocID="{07907513-80AC-432B-B472-8A9631BF59DD}" presName="node" presStyleLbl="node1" presStyleIdx="0" presStyleCnt="4">
        <dgm:presLayoutVars>
          <dgm:bulletEnabled val="1"/>
        </dgm:presLayoutVars>
      </dgm:prSet>
      <dgm:spPr/>
      <dgm:t>
        <a:bodyPr/>
        <a:lstStyle/>
        <a:p>
          <a:endParaRPr lang="zh-CN" altLang="en-US"/>
        </a:p>
      </dgm:t>
    </dgm:pt>
    <dgm:pt modelId="{0B39B2D3-46C8-4D9A-B659-38411F11014B}" type="pres">
      <dgm:prSet presAssocID="{55A4AACD-5987-43AD-BFEB-566EF5CCF8BA}" presName="parTrans" presStyleLbl="bgSibTrans2D1" presStyleIdx="1" presStyleCnt="4"/>
      <dgm:spPr/>
      <dgm:t>
        <a:bodyPr/>
        <a:lstStyle/>
        <a:p>
          <a:endParaRPr lang="zh-CN" altLang="en-US"/>
        </a:p>
      </dgm:t>
    </dgm:pt>
    <dgm:pt modelId="{FF704BA8-1934-4B0C-BAB9-EC0F4548DC99}" type="pres">
      <dgm:prSet presAssocID="{5A316E0D-7658-4F1C-AAEB-C2C4C6ADCAB1}" presName="node" presStyleLbl="node1" presStyleIdx="1" presStyleCnt="4">
        <dgm:presLayoutVars>
          <dgm:bulletEnabled val="1"/>
        </dgm:presLayoutVars>
      </dgm:prSet>
      <dgm:spPr/>
      <dgm:t>
        <a:bodyPr/>
        <a:lstStyle/>
        <a:p>
          <a:endParaRPr lang="zh-CN" altLang="en-US"/>
        </a:p>
      </dgm:t>
    </dgm:pt>
    <dgm:pt modelId="{F0A21EA0-BB39-490C-A0D9-48C6F90C7655}" type="pres">
      <dgm:prSet presAssocID="{A9117E4D-769E-4283-9B35-0CBEEEA0C395}" presName="parTrans" presStyleLbl="bgSibTrans2D1" presStyleIdx="2" presStyleCnt="4"/>
      <dgm:spPr/>
      <dgm:t>
        <a:bodyPr/>
        <a:lstStyle/>
        <a:p>
          <a:endParaRPr lang="zh-CN" altLang="en-US"/>
        </a:p>
      </dgm:t>
    </dgm:pt>
    <dgm:pt modelId="{4F5DB88E-3A50-4FBC-8592-D97ADA53796A}" type="pres">
      <dgm:prSet presAssocID="{E96BBD3F-AC75-4F3F-A7B9-ACEA41488B8D}" presName="node" presStyleLbl="node1" presStyleIdx="2" presStyleCnt="4">
        <dgm:presLayoutVars>
          <dgm:bulletEnabled val="1"/>
        </dgm:presLayoutVars>
      </dgm:prSet>
      <dgm:spPr/>
      <dgm:t>
        <a:bodyPr/>
        <a:lstStyle/>
        <a:p>
          <a:endParaRPr lang="zh-CN" altLang="en-US"/>
        </a:p>
      </dgm:t>
    </dgm:pt>
    <dgm:pt modelId="{C01E2477-3FBD-4EF4-8427-5B4ABC04407B}" type="pres">
      <dgm:prSet presAssocID="{6BD56540-398B-4DF6-98B4-9CB8D9B3E5A6}" presName="parTrans" presStyleLbl="bgSibTrans2D1" presStyleIdx="3" presStyleCnt="4"/>
      <dgm:spPr/>
      <dgm:t>
        <a:bodyPr/>
        <a:lstStyle/>
        <a:p>
          <a:endParaRPr lang="zh-CN" altLang="en-US"/>
        </a:p>
      </dgm:t>
    </dgm:pt>
    <dgm:pt modelId="{BD57CB60-8EF7-471F-965F-E4CE01446100}" type="pres">
      <dgm:prSet presAssocID="{F06B9823-B7C8-44E0-9A83-B5B7175289C8}" presName="node" presStyleLbl="node1" presStyleIdx="3" presStyleCnt="4">
        <dgm:presLayoutVars>
          <dgm:bulletEnabled val="1"/>
        </dgm:presLayoutVars>
      </dgm:prSet>
      <dgm:spPr/>
      <dgm:t>
        <a:bodyPr/>
        <a:lstStyle/>
        <a:p>
          <a:endParaRPr lang="zh-CN" altLang="en-US"/>
        </a:p>
      </dgm:t>
    </dgm:pt>
  </dgm:ptLst>
  <dgm:cxnLst>
    <dgm:cxn modelId="{22D9F272-1951-4325-984C-8CF660D42934}" srcId="{76EB2532-7B88-4037-81E9-947707DBA4E4}" destId="{E96BBD3F-AC75-4F3F-A7B9-ACEA41488B8D}" srcOrd="2" destOrd="0" parTransId="{A9117E4D-769E-4283-9B35-0CBEEEA0C395}" sibTransId="{F3ECFF12-C809-4E3F-A23D-650248CF1A50}"/>
    <dgm:cxn modelId="{AC2ACC81-EF9B-407E-9608-B92318CD27C8}" srcId="{76EB2532-7B88-4037-81E9-947707DBA4E4}" destId="{F06B9823-B7C8-44E0-9A83-B5B7175289C8}" srcOrd="3" destOrd="0" parTransId="{6BD56540-398B-4DF6-98B4-9CB8D9B3E5A6}" sibTransId="{58C459B8-97FE-42C1-967E-636DEE339EEC}"/>
    <dgm:cxn modelId="{3D05F85A-CFA7-4120-BA5D-274C33F30481}" type="presOf" srcId="{F06B9823-B7C8-44E0-9A83-B5B7175289C8}" destId="{BD57CB60-8EF7-471F-965F-E4CE01446100}" srcOrd="0" destOrd="0" presId="urn:microsoft.com/office/officeart/2005/8/layout/radial4"/>
    <dgm:cxn modelId="{34CC79AF-9DF7-4C2C-AE7E-9FC07279D3C9}" type="presOf" srcId="{6BD56540-398B-4DF6-98B4-9CB8D9B3E5A6}" destId="{C01E2477-3FBD-4EF4-8427-5B4ABC04407B}" srcOrd="0" destOrd="0" presId="urn:microsoft.com/office/officeart/2005/8/layout/radial4"/>
    <dgm:cxn modelId="{0201AF6A-6521-41C7-A73F-51D6240CD795}" type="presOf" srcId="{07907513-80AC-432B-B472-8A9631BF59DD}" destId="{43F15AE7-EF90-4F8A-9110-E65EA1C9308B}" srcOrd="0" destOrd="0" presId="urn:microsoft.com/office/officeart/2005/8/layout/radial4"/>
    <dgm:cxn modelId="{36D8D88C-453B-4D04-92EB-DCC33C4CED04}" type="presOf" srcId="{E96BBD3F-AC75-4F3F-A7B9-ACEA41488B8D}" destId="{4F5DB88E-3A50-4FBC-8592-D97ADA53796A}" srcOrd="0" destOrd="0" presId="urn:microsoft.com/office/officeart/2005/8/layout/radial4"/>
    <dgm:cxn modelId="{913B7FE3-1BA6-4285-A1EC-7DEF3FA848AC}" type="presOf" srcId="{4EADC044-D50C-4AF2-BEEC-972FEC7A9B12}" destId="{76EE4CF5-DB00-44C7-8C57-609DF80473DD}" srcOrd="0" destOrd="0" presId="urn:microsoft.com/office/officeart/2005/8/layout/radial4"/>
    <dgm:cxn modelId="{5AADD752-9948-4536-A991-8CF2688E75CD}" type="presOf" srcId="{A9117E4D-769E-4283-9B35-0CBEEEA0C395}" destId="{F0A21EA0-BB39-490C-A0D9-48C6F90C7655}" srcOrd="0" destOrd="0" presId="urn:microsoft.com/office/officeart/2005/8/layout/radial4"/>
    <dgm:cxn modelId="{215B6FAC-D138-44FF-9614-D2C707654F52}" srcId="{3A2B2588-93C2-46F8-8FE7-2BBAB853350B}" destId="{76EB2532-7B88-4037-81E9-947707DBA4E4}" srcOrd="0" destOrd="0" parTransId="{5D99EDB1-399B-4A51-BCA8-CC18B1146A82}" sibTransId="{4F583979-5CE6-4B85-A0D6-17367BB8EC09}"/>
    <dgm:cxn modelId="{5BC82883-D1D2-4AF9-B2F5-5DC2EAA0A09F}" srcId="{76EB2532-7B88-4037-81E9-947707DBA4E4}" destId="{07907513-80AC-432B-B472-8A9631BF59DD}" srcOrd="0" destOrd="0" parTransId="{4EADC044-D50C-4AF2-BEEC-972FEC7A9B12}" sibTransId="{0BF01430-BB4B-4D47-9DA8-251288E04864}"/>
    <dgm:cxn modelId="{51ACB703-CB54-4F3C-BD41-DF65E3295A70}" srcId="{76EB2532-7B88-4037-81E9-947707DBA4E4}" destId="{5A316E0D-7658-4F1C-AAEB-C2C4C6ADCAB1}" srcOrd="1" destOrd="0" parTransId="{55A4AACD-5987-43AD-BFEB-566EF5CCF8BA}" sibTransId="{4422DC68-AA6E-4DB7-962D-1B9773C4DA3D}"/>
    <dgm:cxn modelId="{89F9F0B6-68A7-409F-B9AB-60D2DA79EAE1}" type="presOf" srcId="{3A2B2588-93C2-46F8-8FE7-2BBAB853350B}" destId="{DD373533-B258-46BE-9CAF-74DC6A9EB35B}" srcOrd="0" destOrd="0" presId="urn:microsoft.com/office/officeart/2005/8/layout/radial4"/>
    <dgm:cxn modelId="{51430267-7AA3-4965-BBB6-85649326D444}" type="presOf" srcId="{55A4AACD-5987-43AD-BFEB-566EF5CCF8BA}" destId="{0B39B2D3-46C8-4D9A-B659-38411F11014B}" srcOrd="0" destOrd="0" presId="urn:microsoft.com/office/officeart/2005/8/layout/radial4"/>
    <dgm:cxn modelId="{871CF205-51FC-4692-A738-EF40CCF9B264}" type="presOf" srcId="{76EB2532-7B88-4037-81E9-947707DBA4E4}" destId="{BE30EBA0-D323-4011-A53A-D399C56F2DB7}" srcOrd="0" destOrd="0" presId="urn:microsoft.com/office/officeart/2005/8/layout/radial4"/>
    <dgm:cxn modelId="{79AE509A-2200-4DA9-8904-5229BD8E9F24}" type="presOf" srcId="{5A316E0D-7658-4F1C-AAEB-C2C4C6ADCAB1}" destId="{FF704BA8-1934-4B0C-BAB9-EC0F4548DC99}" srcOrd="0" destOrd="0" presId="urn:microsoft.com/office/officeart/2005/8/layout/radial4"/>
    <dgm:cxn modelId="{A2399C44-B489-457F-B93C-EA089077DA36}" type="presParOf" srcId="{DD373533-B258-46BE-9CAF-74DC6A9EB35B}" destId="{BE30EBA0-D323-4011-A53A-D399C56F2DB7}" srcOrd="0" destOrd="0" presId="urn:microsoft.com/office/officeart/2005/8/layout/radial4"/>
    <dgm:cxn modelId="{F1F55D94-9ED9-4E63-8248-2302EEDE0674}" type="presParOf" srcId="{DD373533-B258-46BE-9CAF-74DC6A9EB35B}" destId="{76EE4CF5-DB00-44C7-8C57-609DF80473DD}" srcOrd="1" destOrd="0" presId="urn:microsoft.com/office/officeart/2005/8/layout/radial4"/>
    <dgm:cxn modelId="{3152C892-C49A-4D70-A141-82E0D134A0F5}" type="presParOf" srcId="{DD373533-B258-46BE-9CAF-74DC6A9EB35B}" destId="{43F15AE7-EF90-4F8A-9110-E65EA1C9308B}" srcOrd="2" destOrd="0" presId="urn:microsoft.com/office/officeart/2005/8/layout/radial4"/>
    <dgm:cxn modelId="{38616AE6-30CE-462D-BC7C-9D0645A204BB}" type="presParOf" srcId="{DD373533-B258-46BE-9CAF-74DC6A9EB35B}" destId="{0B39B2D3-46C8-4D9A-B659-38411F11014B}" srcOrd="3" destOrd="0" presId="urn:microsoft.com/office/officeart/2005/8/layout/radial4"/>
    <dgm:cxn modelId="{8DDCD48A-4B71-4AC3-B8F9-58EA4BC04483}" type="presParOf" srcId="{DD373533-B258-46BE-9CAF-74DC6A9EB35B}" destId="{FF704BA8-1934-4B0C-BAB9-EC0F4548DC99}" srcOrd="4" destOrd="0" presId="urn:microsoft.com/office/officeart/2005/8/layout/radial4"/>
    <dgm:cxn modelId="{2F30F067-EA34-4867-A0AF-604EA56E8F26}" type="presParOf" srcId="{DD373533-B258-46BE-9CAF-74DC6A9EB35B}" destId="{F0A21EA0-BB39-490C-A0D9-48C6F90C7655}" srcOrd="5" destOrd="0" presId="urn:microsoft.com/office/officeart/2005/8/layout/radial4"/>
    <dgm:cxn modelId="{844C0008-15D3-4D60-909E-A94D157A40D0}" type="presParOf" srcId="{DD373533-B258-46BE-9CAF-74DC6A9EB35B}" destId="{4F5DB88E-3A50-4FBC-8592-D97ADA53796A}" srcOrd="6" destOrd="0" presId="urn:microsoft.com/office/officeart/2005/8/layout/radial4"/>
    <dgm:cxn modelId="{5A6448DF-FE99-45B9-8798-08D151314F90}" type="presParOf" srcId="{DD373533-B258-46BE-9CAF-74DC6A9EB35B}" destId="{C01E2477-3FBD-4EF4-8427-5B4ABC04407B}" srcOrd="7" destOrd="0" presId="urn:microsoft.com/office/officeart/2005/8/layout/radial4"/>
    <dgm:cxn modelId="{BBADF343-CBE5-464D-8279-775BB4D58B4E}" type="presParOf" srcId="{DD373533-B258-46BE-9CAF-74DC6A9EB35B}" destId="{BD57CB60-8EF7-471F-965F-E4CE01446100}" srcOrd="8" destOrd="0" presId="urn:microsoft.com/office/officeart/2005/8/layout/radial4"/>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0EBA0-D323-4011-A53A-D399C56F2DB7}">
      <dsp:nvSpPr>
        <dsp:cNvPr id="0" name=""/>
        <dsp:cNvSpPr/>
      </dsp:nvSpPr>
      <dsp:spPr>
        <a:xfrm>
          <a:off x="2002536" y="1718268"/>
          <a:ext cx="1481328" cy="1481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altLang="zh-CN" sz="1800" kern="1200"/>
            <a:t>VTS SAFETY CULTURE</a:t>
          </a:r>
          <a:endParaRPr lang="zh-CN" altLang="en-US" sz="1800" kern="1200"/>
        </a:p>
      </dsp:txBody>
      <dsp:txXfrm>
        <a:off x="2219471" y="1935203"/>
        <a:ext cx="1047458" cy="1047458"/>
      </dsp:txXfrm>
    </dsp:sp>
    <dsp:sp modelId="{76EE4CF5-DB00-44C7-8C57-609DF80473DD}">
      <dsp:nvSpPr>
        <dsp:cNvPr id="0" name=""/>
        <dsp:cNvSpPr/>
      </dsp:nvSpPr>
      <dsp:spPr>
        <a:xfrm rot="11700000">
          <a:off x="701561"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F15AE7-EF90-4F8A-9110-E65EA1C9308B}">
      <dsp:nvSpPr>
        <dsp:cNvPr id="0" name=""/>
        <dsp:cNvSpPr/>
      </dsp:nvSpPr>
      <dsp:spPr>
        <a:xfrm>
          <a:off x="19673"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concept</a:t>
          </a:r>
          <a:endParaRPr lang="zh-CN" altLang="en-US" sz="1800" kern="1200"/>
        </a:p>
      </dsp:txBody>
      <dsp:txXfrm>
        <a:off x="52647" y="1387772"/>
        <a:ext cx="1341313" cy="1059861"/>
      </dsp:txXfrm>
    </dsp:sp>
    <dsp:sp modelId="{0B39B2D3-46C8-4D9A-B659-38411F11014B}">
      <dsp:nvSpPr>
        <dsp:cNvPr id="0" name=""/>
        <dsp:cNvSpPr/>
      </dsp:nvSpPr>
      <dsp:spPr>
        <a:xfrm rot="14700000">
          <a:off x="1491012"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704BA8-1934-4B0C-BAB9-EC0F4548DC99}">
      <dsp:nvSpPr>
        <dsp:cNvPr id="0" name=""/>
        <dsp:cNvSpPr/>
      </dsp:nvSpPr>
      <dsp:spPr>
        <a:xfrm>
          <a:off x="1155811"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regulatory</a:t>
          </a:r>
          <a:endParaRPr lang="zh-CN" altLang="en-US" sz="1800" kern="1200"/>
        </a:p>
      </dsp:txBody>
      <dsp:txXfrm>
        <a:off x="1188785" y="33777"/>
        <a:ext cx="1341313" cy="1059861"/>
      </dsp:txXfrm>
    </dsp:sp>
    <dsp:sp modelId="{F0A21EA0-BB39-490C-A0D9-48C6F90C7655}">
      <dsp:nvSpPr>
        <dsp:cNvPr id="0" name=""/>
        <dsp:cNvSpPr/>
      </dsp:nvSpPr>
      <dsp:spPr>
        <a:xfrm rot="17700000">
          <a:off x="2719178"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F5DB88E-3A50-4FBC-8592-D97ADA53796A}">
      <dsp:nvSpPr>
        <dsp:cNvPr id="0" name=""/>
        <dsp:cNvSpPr/>
      </dsp:nvSpPr>
      <dsp:spPr>
        <a:xfrm>
          <a:off x="2923327"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behavior</a:t>
          </a:r>
          <a:endParaRPr lang="zh-CN" altLang="en-US" sz="1800" kern="1200"/>
        </a:p>
      </dsp:txBody>
      <dsp:txXfrm>
        <a:off x="2956301" y="33777"/>
        <a:ext cx="1341313" cy="1059861"/>
      </dsp:txXfrm>
    </dsp:sp>
    <dsp:sp modelId="{C01E2477-3FBD-4EF4-8427-5B4ABC04407B}">
      <dsp:nvSpPr>
        <dsp:cNvPr id="0" name=""/>
        <dsp:cNvSpPr/>
      </dsp:nvSpPr>
      <dsp:spPr>
        <a:xfrm rot="20700000">
          <a:off x="3508629"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57CB60-8EF7-471F-965F-E4CE01446100}">
      <dsp:nvSpPr>
        <dsp:cNvPr id="0" name=""/>
        <dsp:cNvSpPr/>
      </dsp:nvSpPr>
      <dsp:spPr>
        <a:xfrm>
          <a:off x="4059464"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material</a:t>
          </a:r>
          <a:endParaRPr lang="zh-CN" altLang="en-US" sz="1800" kern="1200"/>
        </a:p>
      </dsp:txBody>
      <dsp:txXfrm>
        <a:off x="4092438" y="138777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B53D1-303D-4268-91B6-17671F40D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92AD561C-8A04-4E8D-9BA1-A89B88C1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123</TotalTime>
  <Pages>9</Pages>
  <Words>2063</Words>
  <Characters>10940</Characters>
  <Application>Microsoft Office Word</Application>
  <DocSecurity>0</DocSecurity>
  <Lines>91</Lines>
  <Paragraphs>25</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 1115</vt:lpstr>
      <vt:lpstr>IALA Guideline 1115</vt:lpstr>
    </vt:vector>
  </TitlesOfParts>
  <Manager>IALA</Manager>
  <Company>IALA</Company>
  <LinksUpToDate>false</LinksUpToDate>
  <CharactersWithSpaces>12978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Ski, Trond</cp:lastModifiedBy>
  <cp:revision>6</cp:revision>
  <cp:lastPrinted>2020-11-25T08:30:00Z</cp:lastPrinted>
  <dcterms:created xsi:type="dcterms:W3CDTF">2021-10-04T12:59:00Z</dcterms:created>
  <dcterms:modified xsi:type="dcterms:W3CDTF">2021-10-04T21:38:00Z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